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5D37206D"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D71A9E" w:rsidRPr="00D71A9E">
        <w:rPr>
          <w:sz w:val="28"/>
          <w:szCs w:val="28"/>
        </w:rPr>
        <w:t>14. kolo – Vývoj aplikace pro hospodaření v krajině, externí tým pro Lesy ČR</w:t>
      </w:r>
    </w:p>
    <w:p w14:paraId="01C3FABF" w14:textId="23AAC99F" w:rsidR="00E63721" w:rsidRPr="00176B5C" w:rsidRDefault="00757352" w:rsidP="008B0EBD">
      <w:pPr>
        <w:jc w:val="center"/>
      </w:pPr>
      <w:r>
        <w:t>Č</w:t>
      </w:r>
      <w:r w:rsidR="00BD5C3A">
        <w:t>íslo</w:t>
      </w:r>
      <w:r w:rsidR="007C77E7">
        <w:t xml:space="preserve"> smlouvy</w:t>
      </w:r>
      <w:r w:rsidR="00F74E6E" w:rsidRPr="00176B5C">
        <w:t xml:space="preserve"> </w:t>
      </w:r>
      <w:r w:rsidR="007A6435" w:rsidRPr="0088662D">
        <w:rPr>
          <w:rFonts w:ascii="Symbol" w:eastAsia="Symbol" w:hAnsi="Symbol" w:cs="Symbol"/>
          <w:highlight w:val="yellow"/>
        </w:rPr>
        <w:sym w:font="Symbol" w:char="F05B"/>
      </w:r>
      <w:r w:rsidR="007A6435" w:rsidRPr="0088662D">
        <w:rPr>
          <w:highlight w:val="yellow"/>
        </w:rPr>
        <w:t xml:space="preserve">DOPLNÍ </w:t>
      </w:r>
      <w:r w:rsidR="007A6435">
        <w:rPr>
          <w:highlight w:val="yellow"/>
        </w:rPr>
        <w:t>OBJEDNATEL před podpisem Smlouvy</w:t>
      </w:r>
      <w:r w:rsidR="007A6435" w:rsidRPr="0088662D">
        <w:rPr>
          <w:rFonts w:ascii="Symbol" w:eastAsia="Symbol" w:hAnsi="Symbol" w:cs="Symbol"/>
          <w:highlight w:val="yellow"/>
        </w:rPr>
        <w:sym w:font="Symbol" w:char="F05D"/>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1024E10A" w14:textId="77777777" w:rsidR="009B43A5" w:rsidRDefault="009B43A5" w:rsidP="002119E2">
      <w:pPr>
        <w:pStyle w:val="RLdajeosmluvnstran"/>
        <w:rPr>
          <w:b/>
        </w:rPr>
      </w:pPr>
      <w:r w:rsidRPr="009B43A5">
        <w:rPr>
          <w:b/>
        </w:rPr>
        <w:t>Lesy České republiky, s.p.</w:t>
      </w:r>
    </w:p>
    <w:p w14:paraId="39610559" w14:textId="7219D64A" w:rsidR="006B4527" w:rsidRPr="00176B5C" w:rsidRDefault="006B4527" w:rsidP="002119E2">
      <w:pPr>
        <w:pStyle w:val="RLdajeosmluvnstran"/>
      </w:pPr>
      <w:r w:rsidRPr="00176B5C">
        <w:t xml:space="preserve">se sídlem: </w:t>
      </w:r>
      <w:r w:rsidR="005B0545" w:rsidRPr="005B0545">
        <w:t>Přemyslova 1106/19, Nový Hradec Králové</w:t>
      </w:r>
    </w:p>
    <w:p w14:paraId="4077DC71" w14:textId="64F6AEF9" w:rsidR="00B83BCE" w:rsidRPr="00176B5C" w:rsidRDefault="006B4527" w:rsidP="002119E2">
      <w:pPr>
        <w:pStyle w:val="RLdajeosmluvnstran"/>
      </w:pPr>
      <w:r w:rsidRPr="00176B5C">
        <w:t>IČ</w:t>
      </w:r>
      <w:r w:rsidR="009C7130" w:rsidRPr="00176B5C">
        <w:t>O</w:t>
      </w:r>
      <w:r w:rsidRPr="00176B5C">
        <w:t xml:space="preserve">: </w:t>
      </w:r>
      <w:r w:rsidR="005B0545" w:rsidRPr="005B0545">
        <w:t>42196451</w:t>
      </w:r>
      <w:r w:rsidR="00E75239">
        <w:t xml:space="preserve">, </w:t>
      </w:r>
      <w:r w:rsidR="009C7130" w:rsidRPr="00176B5C">
        <w:t xml:space="preserve">DIČ: </w:t>
      </w:r>
      <w:r w:rsidR="007675D4" w:rsidRPr="007675D4">
        <w:t>CZ</w:t>
      </w:r>
      <w:r w:rsidR="005B0545" w:rsidRPr="005B0545">
        <w:t>42196451</w:t>
      </w:r>
    </w:p>
    <w:p w14:paraId="20DDA01C" w14:textId="50B65036" w:rsidR="0008368A" w:rsidRPr="0008368A" w:rsidRDefault="006B4527" w:rsidP="002119E2">
      <w:pPr>
        <w:pStyle w:val="RLdajeosmluvnstran"/>
      </w:pPr>
      <w:r w:rsidRPr="00176B5C">
        <w:t>bank. spojení:</w:t>
      </w:r>
      <w:r w:rsidR="004C65A2" w:rsidRPr="004C65A2">
        <w:t xml:space="preserve"> Komerční banka, a.s.</w:t>
      </w:r>
      <w:r w:rsidRPr="00176B5C">
        <w:t xml:space="preserve">, č. účtu: </w:t>
      </w:r>
      <w:r w:rsidR="004C65A2" w:rsidRPr="004C65A2">
        <w:t>26300511/0100</w:t>
      </w:r>
    </w:p>
    <w:p w14:paraId="1D5B617B" w14:textId="1AC00411" w:rsidR="006B4527" w:rsidRPr="00176B5C" w:rsidRDefault="007B4E2B" w:rsidP="002119E2">
      <w:pPr>
        <w:pStyle w:val="RLdajeosmluvnstran"/>
      </w:pPr>
      <w:r w:rsidRPr="00176B5C">
        <w:t>zastoupená</w:t>
      </w:r>
      <w:r w:rsidR="006B4527" w:rsidRPr="00176B5C">
        <w:t xml:space="preserve">: </w:t>
      </w:r>
      <w:r w:rsidR="004C65A2" w:rsidRPr="004C65A2">
        <w:t>Ing. Liborem Strakošem, výrobně-technickým ředitelem, dle podpisového řádu</w:t>
      </w:r>
      <w:r w:rsidR="006B4527" w:rsidRPr="00176B5C">
        <w:t xml:space="preserve">, </w:t>
      </w:r>
    </w:p>
    <w:p w14:paraId="55B76DC5" w14:textId="00C04EC4"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787D76">
        <w:rPr>
          <w:b/>
          <w:bCs/>
        </w:rPr>
        <w:t>Lesy ČR</w:t>
      </w:r>
      <w:r w:rsidR="00C97D1B">
        <w:t>“</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23B4C903"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FA06C7" w:rsidRPr="00FA06C7">
        <w:rPr>
          <w:b/>
          <w:bCs/>
        </w:rPr>
        <w:t>14. kolo – Vývoj aplikace pro hospodaření v krajině, externí tým pro Lesy ČR</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16494C96"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w:t>
      </w:r>
      <w:proofErr w:type="gramStart"/>
      <w:r w:rsidR="00B92953" w:rsidRPr="00B92953">
        <w:t>rezortu</w:t>
      </w:r>
      <w:proofErr w:type="gramEnd"/>
      <w:r w:rsidR="00B92953" w:rsidRPr="00B92953">
        <w:t xml:space="preserve">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559AFAE4" w:rsidR="00E63721" w:rsidRPr="00F86725" w:rsidRDefault="00D242F7" w:rsidP="002E1458">
      <w:pPr>
        <w:pStyle w:val="RLlneksmlouvy"/>
      </w:pPr>
      <w:bookmarkStart w:id="6" w:name="_Ref133336307"/>
      <w:r>
        <w:t>Účel smlouvy</w:t>
      </w:r>
      <w:r w:rsidR="00DD36D9">
        <w:t xml:space="preserve"> </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3339CE98" w:rsidR="00D84E11" w:rsidRPr="00134388" w:rsidRDefault="00D84E11" w:rsidP="00B87FE0">
      <w:pPr>
        <w:pStyle w:val="RLTextlnkuslovan"/>
        <w:numPr>
          <w:ilvl w:val="0"/>
          <w:numId w:val="0"/>
        </w:numPr>
        <w:ind w:left="1134"/>
      </w:pPr>
    </w:p>
    <w:p w14:paraId="193007C1" w14:textId="79B26F7D" w:rsidR="00E63721" w:rsidRPr="00F86725" w:rsidRDefault="00D242F7" w:rsidP="002E1458">
      <w:pPr>
        <w:pStyle w:val="RLlneksmlouvy"/>
      </w:pPr>
      <w:bookmarkStart w:id="7" w:name="_Ref134545156"/>
      <w:r>
        <w:t>Předmět smlouvy</w:t>
      </w:r>
      <w:bookmarkEnd w:id="7"/>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lastRenderedPageBreak/>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0C5B82B7" w:rsidR="005D0985" w:rsidRDefault="005D0985" w:rsidP="002119E2">
      <w:pPr>
        <w:pStyle w:val="RLTextlnkuslovan"/>
      </w:pPr>
      <w:r>
        <w:t xml:space="preserve">Místem plnění je </w:t>
      </w:r>
      <w:r w:rsidR="007E4717">
        <w:t xml:space="preserve">Česká republika, zejména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8" w:name="_Ref132623001"/>
      <w:r w:rsidRPr="00191370">
        <w:t>Realizace předmětu plnění</w:t>
      </w:r>
      <w:bookmarkEnd w:id="8"/>
    </w:p>
    <w:p w14:paraId="3CE4D59D" w14:textId="625AFEB7" w:rsidR="00186E41" w:rsidRDefault="00186E41" w:rsidP="002119E2">
      <w:pPr>
        <w:pStyle w:val="RLTextlnkuslovan"/>
      </w:pPr>
      <w:bookmarkStart w:id="9"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9"/>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0" w:name="_Ref132622774"/>
      <w:r>
        <w:t>Dále může Objednatel specifikovat mj. v Požadavku:</w:t>
      </w:r>
      <w:bookmarkEnd w:id="10"/>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020D8A49" w:rsidR="00186E41" w:rsidRPr="006D4F0F" w:rsidRDefault="00186E41" w:rsidP="002119E2">
      <w:pPr>
        <w:pStyle w:val="RLTextlnkuslovan"/>
      </w:pPr>
      <w:bookmarkStart w:id="11"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 xml:space="preserve">Poskytovatel není oprávněn Požadavek jakýmkoliv </w:t>
      </w:r>
      <w:r>
        <w:lastRenderedPageBreak/>
        <w:t>způsobem doplňovat či měnit a zavazuje se Požadavek potvrdit bez výhrad, nebo požádat o doplnění či upřesnění podle tohoto odstavce. Potvrzení Požadavku s výhradou se nepovažuje za Potvrzení Požadavku</w:t>
      </w:r>
      <w:r w:rsidR="006A41B7">
        <w:t>.</w:t>
      </w:r>
      <w:bookmarkEnd w:id="11"/>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xml:space="preserve">; současně platí, že Objednatel není povinen </w:t>
      </w:r>
      <w:proofErr w:type="gramStart"/>
      <w:r w:rsidR="006A41B7">
        <w:t>zaslat</w:t>
      </w:r>
      <w:proofErr w:type="gramEnd"/>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2"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2"/>
    </w:p>
    <w:p w14:paraId="3BF6B6E8" w14:textId="4F600578" w:rsidR="00186E41" w:rsidRPr="00F3239E" w:rsidRDefault="00186E41" w:rsidP="002119E2">
      <w:pPr>
        <w:pStyle w:val="Styl1"/>
      </w:pPr>
      <w:bookmarkStart w:id="13" w:name="_Ref132632536"/>
      <w:r w:rsidRPr="00F3239E">
        <w:t>poskytování Plnění tzv. „Ad hoc“ charakteru, které bude Odborná role poskytovat pro Objednatele dle aktuálních a operativních potřeb Objednatele.</w:t>
      </w:r>
      <w:bookmarkEnd w:id="13"/>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4"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4"/>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lastRenderedPageBreak/>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nejpozději do 5. dne kalendářního měsíce následujícího po kalendářním měsíci, v </w:t>
      </w:r>
      <w:proofErr w:type="gramStart"/>
      <w:r w:rsidRPr="004C5314">
        <w:t>rámci</w:t>
      </w:r>
      <w:proofErr w:type="gramEnd"/>
      <w:r w:rsidRPr="004C5314">
        <w:t xml:space="preserve">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 xml:space="preserve">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w:t>
      </w:r>
      <w:proofErr w:type="gramStart"/>
      <w:r w:rsidRPr="004C5314">
        <w:t>podepíší</w:t>
      </w:r>
      <w:proofErr w:type="gramEnd"/>
      <w:r w:rsidRPr="004C5314">
        <w:t xml:space="preserve">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5"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5"/>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 xml:space="preserve">Odstranění vad a výhrad, </w:t>
      </w:r>
      <w:r w:rsidR="002C55F3">
        <w:lastRenderedPageBreak/>
        <w:t>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63069B9F"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w:t>
      </w:r>
      <w:r w:rsidR="00946C62" w:rsidRPr="006566C5">
        <w:t>e8jcfsn</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w:t>
      </w:r>
      <w:r w:rsidR="003B0D70" w:rsidRPr="00F3239E">
        <w:rPr>
          <w:rStyle w:val="Nadpis2Char"/>
          <w:rFonts w:ascii="Arial" w:hAnsi="Arial" w:cs="Arial"/>
          <w:color w:val="auto"/>
          <w:sz w:val="22"/>
          <w:szCs w:val="22"/>
        </w:rPr>
        <w:lastRenderedPageBreak/>
        <w:t>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6" w:name="_Ref133426330"/>
      <w:r>
        <w:t>Cena a platební podmínky</w:t>
      </w:r>
      <w:bookmarkEnd w:id="16"/>
    </w:p>
    <w:p w14:paraId="2A0A80E5" w14:textId="697BFC15" w:rsidR="00E001C0" w:rsidRDefault="00E001C0" w:rsidP="002119E2">
      <w:pPr>
        <w:pStyle w:val="RLTextlnkuslovan"/>
      </w:pPr>
      <w:bookmarkStart w:id="17"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8" w:name="_Ref134524246"/>
      <w:r>
        <w:t xml:space="preserve">Celková maximální cena </w:t>
      </w:r>
      <w:r w:rsidRPr="00397CD2">
        <w:t>(dále jen „</w:t>
      </w:r>
      <w:r w:rsidRPr="001A3A99">
        <w:rPr>
          <w:b/>
        </w:rPr>
        <w:t>Maximální souhrnná cena</w:t>
      </w:r>
      <w:r w:rsidRPr="00397CD2">
        <w:t>“)</w:t>
      </w:r>
      <w:r>
        <w:t xml:space="preserve"> činí </w:t>
      </w:r>
      <w:bookmarkEnd w:id="18"/>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19"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19"/>
      <w:r w:rsidR="00440BD9" w:rsidRPr="00F3239E">
        <w:t xml:space="preserve"> </w:t>
      </w:r>
      <w:bookmarkEnd w:id="17"/>
    </w:p>
    <w:p w14:paraId="0F6EEF51" w14:textId="33397C98" w:rsidR="00440BD9" w:rsidRDefault="00440BD9" w:rsidP="002119E2">
      <w:pPr>
        <w:pStyle w:val="RLTextlnkuslovan"/>
      </w:pPr>
      <w:bookmarkStart w:id="20"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0"/>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373B4D7C" w:rsidR="008761E1" w:rsidRPr="00E94761" w:rsidRDefault="008761E1" w:rsidP="002119E2">
      <w:pPr>
        <w:pStyle w:val="RLTextlnkuslovan"/>
      </w:pPr>
      <w:r w:rsidRPr="00E94761">
        <w:rPr>
          <w:szCs w:val="20"/>
        </w:rPr>
        <w:t>Objednatel</w:t>
      </w:r>
      <w:r w:rsidRPr="00E94761">
        <w:t xml:space="preserve"> preferuje zaslání elektronické </w:t>
      </w:r>
      <w:r w:rsidR="00175A73" w:rsidRPr="00E94761">
        <w:t>F</w:t>
      </w:r>
      <w:r w:rsidRPr="00E94761">
        <w:t xml:space="preserve">aktury </w:t>
      </w:r>
      <w:r w:rsidR="00F53872" w:rsidRPr="00E94761">
        <w:t>včetně nezbytných příloh</w:t>
      </w:r>
      <w:r w:rsidRPr="00E94761">
        <w:t xml:space="preserve"> do datové schránky Objednatele ID DS:</w:t>
      </w:r>
      <w:r w:rsidR="00733833">
        <w:t xml:space="preserve"> </w:t>
      </w:r>
      <w:r w:rsidR="006566C5" w:rsidRPr="006566C5">
        <w:t>e8jcfsn</w:t>
      </w:r>
      <w:r w:rsidRPr="00E94761">
        <w:t xml:space="preserve"> nebo na</w:t>
      </w:r>
      <w:r w:rsidR="00525CCB" w:rsidRPr="00E94761">
        <w:t> e-</w:t>
      </w:r>
      <w:r w:rsidRPr="00E94761">
        <w:t xml:space="preserve">mailovou adresu </w:t>
      </w:r>
      <w:hyperlink r:id="rId11" w:history="1">
        <w:r w:rsidR="00524CAA" w:rsidRPr="00524CAA">
          <w:rPr>
            <w:rStyle w:val="Hypertextovodkaz"/>
            <w:rFonts w:cstheme="minorHAnsi"/>
          </w:rPr>
          <w:t>podatelna@lesycr.cz</w:t>
        </w:r>
      </w:hyperlink>
      <w:r w:rsidRPr="00E94761">
        <w:t xml:space="preserve">, ve strukturovaných formátech dle Evropské směrnice 2014/55/EU nebo ve formátu ISDOC 5.2 a vyšším.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w:t>
      </w:r>
      <w:r w:rsidRPr="00F86725">
        <w:lastRenderedPageBreak/>
        <w:t xml:space="preserve">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1" w:name="_Ref368044394"/>
    </w:p>
    <w:p w14:paraId="352BC2E6" w14:textId="25D82318" w:rsidR="00845DA7" w:rsidRDefault="00D242F7" w:rsidP="002E1458">
      <w:pPr>
        <w:pStyle w:val="RLlneksmlouvy"/>
      </w:pPr>
      <w:bookmarkStart w:id="22" w:name="_Ref368049635"/>
      <w:bookmarkStart w:id="23" w:name="_Ref133423166"/>
      <w:r>
        <w:t>Práva a povinnosti</w:t>
      </w:r>
      <w:r w:rsidR="00845DA7" w:rsidRPr="00F86725">
        <w:t xml:space="preserve"> </w:t>
      </w:r>
      <w:bookmarkEnd w:id="22"/>
      <w:r w:rsidR="00887C9B">
        <w:t>smluvních stran</w:t>
      </w:r>
      <w:bookmarkEnd w:id="23"/>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w:t>
      </w:r>
      <w:proofErr w:type="gramStart"/>
      <w:r w:rsidR="00EA4241">
        <w:t>Objednatele</w:t>
      </w:r>
      <w:proofErr w:type="gramEnd"/>
      <w:r w:rsidR="00EA4241">
        <w:t xml:space="preserv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w:t>
      </w:r>
      <w:r w:rsidR="00EA4241">
        <w:lastRenderedPageBreak/>
        <w:t>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4"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4"/>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5"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5"/>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7409A168" w:rsidR="002418F5" w:rsidRPr="00F3239E" w:rsidRDefault="002418F5" w:rsidP="002119E2">
      <w:pPr>
        <w:pStyle w:val="RLTextlnkuslovan"/>
      </w:pPr>
      <w:bookmarkStart w:id="26" w:name="_Ref133426558"/>
      <w:bookmarkStart w:id="27"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w:t>
      </w:r>
      <w:r w:rsidR="00646BC6">
        <w:t>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6"/>
      <w:r w:rsidR="00AE68D2" w:rsidRPr="00F3239E">
        <w:t>.</w:t>
      </w:r>
      <w:bookmarkEnd w:id="27"/>
    </w:p>
    <w:p w14:paraId="04774B06" w14:textId="0EC651C2" w:rsidR="001A2244" w:rsidRPr="00F3239E" w:rsidRDefault="006423BF" w:rsidP="001A2244">
      <w:pPr>
        <w:pStyle w:val="RLTextlnkuslovan"/>
      </w:pPr>
      <w:bookmarkStart w:id="28"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w:t>
      </w:r>
      <w:r w:rsidRPr="00F3239E">
        <w:lastRenderedPageBreak/>
        <w:t>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8"/>
    </w:p>
    <w:p w14:paraId="6DE1E1E4" w14:textId="4B58BCFC" w:rsidR="003C15D7" w:rsidRPr="00F3239E" w:rsidRDefault="00B80A40" w:rsidP="002119E2">
      <w:pPr>
        <w:pStyle w:val="RLTextlnkuslovan"/>
      </w:pPr>
      <w:bookmarkStart w:id="29"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29"/>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0" w:name="_Ref134526182"/>
      <w:r w:rsidRPr="00F3239E">
        <w:t>Poskytovatel</w:t>
      </w:r>
      <w:r w:rsidR="003C15D7" w:rsidRPr="00F3239E">
        <w:t xml:space="preserve"> dále odpovídá za to, že žádný jeho poddodavatel není po celou dobu trvání této Smlouvy osobou, na niž by se vztahovaly</w:t>
      </w:r>
      <w:bookmarkEnd w:id="30"/>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1" w:name="_Hlk135228894"/>
      <w:bookmarkStart w:id="32"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1"/>
      <w:r w:rsidR="003C2E54">
        <w:t>.</w:t>
      </w:r>
      <w:r w:rsidR="003A4DA1" w:rsidRPr="00F3239E">
        <w:t xml:space="preserve"> </w:t>
      </w:r>
      <w:bookmarkStart w:id="33"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3"/>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2"/>
    </w:p>
    <w:p w14:paraId="478BF905" w14:textId="0F42ACDA" w:rsidR="004F20DC" w:rsidRDefault="00E46F78" w:rsidP="002119E2">
      <w:pPr>
        <w:pStyle w:val="RLTextlnkuslovan"/>
      </w:pPr>
      <w:bookmarkStart w:id="34"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4"/>
    </w:p>
    <w:p w14:paraId="5FDD2283" w14:textId="2AB7D300" w:rsidR="004F20DC" w:rsidRDefault="00E46F78" w:rsidP="002119E2">
      <w:pPr>
        <w:pStyle w:val="RLTextlnkuslovan"/>
      </w:pPr>
      <w:bookmarkStart w:id="35" w:name="_Ref134524589"/>
      <w:r>
        <w:lastRenderedPageBreak/>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5"/>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6" w:name="_Ref134181581"/>
      <w:r w:rsidRPr="003B789C">
        <w:t xml:space="preserve">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w:t>
      </w:r>
      <w:proofErr w:type="gramStart"/>
      <w:r w:rsidRPr="003B789C">
        <w:t>základě</w:t>
      </w:r>
      <w:proofErr w:type="gramEnd"/>
      <w:r w:rsidRPr="003B789C">
        <w:t xml:space="preserve"> které bude běžný kvalifikovaný pracovník Objednatele schopen pochopit veškeré funkce a vnitřní vazby software a zasahovat do něj.</w:t>
      </w:r>
      <w:bookmarkEnd w:id="36"/>
      <w:r w:rsidRPr="003B789C">
        <w:t xml:space="preserve"> </w:t>
      </w:r>
    </w:p>
    <w:p w14:paraId="669D26B1" w14:textId="7637FC38" w:rsidR="00051A1F" w:rsidRDefault="00051A1F" w:rsidP="00051A1F">
      <w:pPr>
        <w:pStyle w:val="RLTextlnkuslovan"/>
      </w:pPr>
      <w:r w:rsidRPr="003B789C">
        <w:t xml:space="preserve">Povinnost Poskytovatele uvedená v odst. </w:t>
      </w:r>
      <w:r w:rsidR="005668C4">
        <w:t>7.</w:t>
      </w:r>
      <w:r w:rsidR="004A3C09">
        <w:t>1</w:t>
      </w:r>
      <w:r w:rsidR="00E94761">
        <w:t>7</w:t>
      </w:r>
      <w:r w:rsidR="005668C4">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w:t>
      </w:r>
      <w:r w:rsidR="004F20DC">
        <w:lastRenderedPageBreak/>
        <w:t>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37" w:name="_Ref133426497"/>
      <w:r>
        <w:t>Poskytovatel</w:t>
      </w:r>
      <w:r w:rsidR="004F20DC">
        <w:t xml:space="preserve"> se dále zavazuje, že zajistí po celou dobu plnění podle této Smlouvy</w:t>
      </w:r>
      <w:bookmarkEnd w:id="37"/>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38" w:name="_Ref133494270"/>
      <w:r>
        <w:t>Poskytovatel není oprávněn tuto Smlouvu jako celek ani jednotlivá práva nebo povinnosti z ní plynoucí postoupit na třetí osobu.</w:t>
      </w:r>
      <w:bookmarkEnd w:id="38"/>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39"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39"/>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0"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0"/>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w:t>
      </w:r>
      <w:r>
        <w:lastRenderedPageBreak/>
        <w:t>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1" w:name="_Ref369121133"/>
      <w:r>
        <w:t>Ochrana informací</w:t>
      </w:r>
      <w:bookmarkEnd w:id="41"/>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2" w:name="_Ref133414121"/>
      <w:bookmarkStart w:id="43" w:name="_Ref134188203"/>
      <w:bookmarkStart w:id="44"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2"/>
      <w:r>
        <w:t xml:space="preserve"> Za třetí osoby se nepovažují</w:t>
      </w:r>
      <w:r w:rsidR="00AC0B53">
        <w:t>:</w:t>
      </w:r>
      <w:bookmarkEnd w:id="43"/>
      <w:r w:rsidR="00AC0B53">
        <w:t xml:space="preserve"> </w:t>
      </w:r>
      <w:bookmarkEnd w:id="44"/>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lastRenderedPageBreak/>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 xml:space="preserve">této Smlouvy a případné další zpracovatele dle čl. 28 odst. 2 GDPR, přičemž Poskytovatel je povinen zajistit plnění těchto povinností ze strany uvedených poddodavatelů a případných dalších zpracovatelů. V případě porušení této povinnosti </w:t>
      </w:r>
      <w:r w:rsidRPr="0004047D">
        <w:lastRenderedPageBreak/>
        <w:t>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5"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5"/>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4F2D9710"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6" w:name="_Ref133494017"/>
      <w:r>
        <w:t>Autorská Práva</w:t>
      </w:r>
      <w:bookmarkEnd w:id="46"/>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47"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47"/>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w:t>
      </w:r>
      <w:r w:rsidRPr="00180419">
        <w:lastRenderedPageBreak/>
        <w:t xml:space="preserve">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48" w:name="_Ref133494328"/>
      <w:r w:rsidRPr="00180419">
        <w:lastRenderedPageBreak/>
        <w:t>Udělení veškerých práv uvedených v tomto článku Smlouvy nelze ze strany Poskytovatele vypovědět a na jejich udělení nemá vliv ukončení účinnosti Smlouvy, pokud nastalo po okamžiku rozhodném pro udělení předmětného práva.</w:t>
      </w:r>
      <w:bookmarkEnd w:id="48"/>
    </w:p>
    <w:p w14:paraId="7669C81D" w14:textId="1E90A6A9" w:rsidR="00C31D71" w:rsidRDefault="00EC3F72" w:rsidP="002E1458">
      <w:pPr>
        <w:pStyle w:val="RLlneksmlouvy"/>
      </w:pPr>
      <w:bookmarkStart w:id="49" w:name="_Ref133494527"/>
      <w:r>
        <w:t>Kybernetická bezpečnost</w:t>
      </w:r>
      <w:bookmarkEnd w:id="49"/>
    </w:p>
    <w:p w14:paraId="2E012ABB" w14:textId="2FDDB86D"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r w:rsidR="00CD2BA0">
        <w:t xml:space="preserve"> Pro vyloučení pochybno</w:t>
      </w:r>
      <w:r w:rsidR="001975CD">
        <w:t xml:space="preserve">stí strany </w:t>
      </w:r>
      <w:r w:rsidR="00295EB7">
        <w:t xml:space="preserve">uvádějí, že </w:t>
      </w:r>
      <w:r w:rsidR="000576C0">
        <w:t>informační systém Objednatele je významným informačním systémem</w:t>
      </w:r>
      <w:r w:rsidR="007F308E">
        <w:t xml:space="preserve"> dle Zákona o kybernetické be</w:t>
      </w:r>
      <w:r w:rsidR="00CA5AEE">
        <w:t>z</w:t>
      </w:r>
      <w:r w:rsidR="007F308E">
        <w:t>pečnosti.</w:t>
      </w:r>
    </w:p>
    <w:p w14:paraId="0300FBA2" w14:textId="2899F486" w:rsidR="00107965" w:rsidRDefault="00107965" w:rsidP="00107965">
      <w:pPr>
        <w:pStyle w:val="RLTextlnkuslovan"/>
      </w:pPr>
      <w:bookmarkStart w:id="50"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0"/>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 xml:space="preserve">systémy, v </w:t>
      </w:r>
      <w:proofErr w:type="gramStart"/>
      <w:r w:rsidRPr="0048363C">
        <w:t>souvislosti</w:t>
      </w:r>
      <w:proofErr w:type="gramEnd"/>
      <w:r w:rsidRPr="0048363C">
        <w:t xml:space="preserve">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1" w:name="_Ref133495700"/>
      <w:r w:rsidRPr="008B45F2">
        <w:t>Důsledky porušení smlouvy a</w:t>
      </w:r>
      <w:r w:rsidR="006F05C2" w:rsidRPr="008B45F2">
        <w:t xml:space="preserve"> </w:t>
      </w:r>
      <w:bookmarkEnd w:id="51"/>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lastRenderedPageBreak/>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48F22620" w14:textId="04395600"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w:t>
      </w:r>
      <w:r w:rsidRPr="008B45F2">
        <w:fldChar w:fldCharType="end"/>
      </w:r>
      <w:r w:rsidR="004D2162">
        <w:t>4</w:t>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w:t>
      </w:r>
      <w:r w:rsidRPr="008B45F2">
        <w:fldChar w:fldCharType="end"/>
      </w:r>
      <w:r w:rsidR="004D2162">
        <w:t>5</w:t>
      </w:r>
      <w:r w:rsidRPr="008B45F2">
        <w:t xml:space="preserve"> této Smlouvy, je Objednatel oprávněn po něm požadovat smluvní pokutu ve výši 2.000 kč za každý jednotlivý případ porušení takové povinnosti.</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24331D65"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lastRenderedPageBreak/>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2" w:name="_Ref132729374"/>
      <w:bookmarkStart w:id="53" w:name="_Ref133426826"/>
      <w:r>
        <w:t xml:space="preserve">Doba trvání smlouvy a </w:t>
      </w:r>
      <w:bookmarkEnd w:id="52"/>
      <w:r w:rsidR="00217A83">
        <w:t>ukončení smlouvy</w:t>
      </w:r>
      <w:bookmarkEnd w:id="53"/>
    </w:p>
    <w:p w14:paraId="1E1D0F4B" w14:textId="5305214E"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w:t>
      </w:r>
      <w:r w:rsidR="004A3C09">
        <w:t xml:space="preserve">na </w:t>
      </w:r>
      <w:r w:rsidR="00B53F18">
        <w:t>30</w:t>
      </w:r>
      <w:r w:rsidR="004A3C09">
        <w:t xml:space="preserve"> měsíců od nabytí účinnosti smlouvy</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4"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4"/>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29E97B61" w14:textId="572D4045" w:rsidR="005F0F7D" w:rsidRPr="008B45F2" w:rsidRDefault="005F0F7D" w:rsidP="00A704BB">
      <w:pPr>
        <w:pStyle w:val="Styl1"/>
      </w:pPr>
      <w:bookmarkStart w:id="55" w:name="_Ref134542732"/>
      <w:r w:rsidRPr="008B45F2">
        <w:lastRenderedPageBreak/>
        <w:t>Poskytovatel poruší povinnost ochrany Důvěrných informací nebo mlčenlivosti dle této Smlouvy;</w:t>
      </w:r>
      <w:bookmarkEnd w:id="55"/>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lastRenderedPageBreak/>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7708D4" w:rsidRPr="007708D4">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6" w:name="_Ref134178625"/>
      <w:r>
        <w:t>Oznámení a komunikace</w:t>
      </w:r>
      <w:bookmarkEnd w:id="56"/>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2C0CF735" w:rsidR="000664FD" w:rsidRPr="008B45F2" w:rsidRDefault="000664FD" w:rsidP="00F11AF2">
      <w:pPr>
        <w:pStyle w:val="Styl1"/>
      </w:pPr>
      <w:r w:rsidRPr="008B45F2">
        <w:t>ve věcech smluvních a obchodních:</w:t>
      </w:r>
      <w:r w:rsidR="00C02F77" w:rsidRPr="00C02F77">
        <w:rPr>
          <w:rFonts w:ascii="Symbol" w:eastAsia="Symbol" w:hAnsi="Symbol" w:cs="Symbol"/>
          <w:highlight w:val="yellow"/>
        </w:rPr>
        <w:t xml:space="preserve"> </w:t>
      </w:r>
      <w:r w:rsidR="00C02F77" w:rsidRPr="0088662D">
        <w:rPr>
          <w:rFonts w:ascii="Symbol" w:eastAsia="Symbol" w:hAnsi="Symbol" w:cs="Symbol"/>
          <w:highlight w:val="yellow"/>
        </w:rPr>
        <w:sym w:font="Symbol" w:char="F05B"/>
      </w:r>
      <w:r w:rsidR="00C02F77" w:rsidRPr="0088662D">
        <w:rPr>
          <w:highlight w:val="yellow"/>
        </w:rPr>
        <w:t xml:space="preserve">DOPLNÍ </w:t>
      </w:r>
      <w:r w:rsidR="00C02F77">
        <w:rPr>
          <w:highlight w:val="yellow"/>
        </w:rPr>
        <w:t>OBJEDNATEL před podpisem Smlouvy</w:t>
      </w:r>
      <w:r w:rsidR="00C02F77" w:rsidRPr="0088662D">
        <w:rPr>
          <w:rFonts w:ascii="Symbol" w:eastAsia="Symbol" w:hAnsi="Symbol" w:cs="Symbol"/>
          <w:highlight w:val="yellow"/>
        </w:rPr>
        <w:sym w:font="Symbol" w:char="F05D"/>
      </w:r>
      <w:r w:rsidR="00C02F77">
        <w:t>;</w:t>
      </w:r>
      <w:r w:rsidRPr="008B45F2">
        <w:t xml:space="preserve"> </w:t>
      </w:r>
    </w:p>
    <w:p w14:paraId="7D627EA9" w14:textId="43924A82" w:rsidR="003F2C2E" w:rsidRPr="008B45F2" w:rsidRDefault="000664FD" w:rsidP="003F2C2E">
      <w:pPr>
        <w:pStyle w:val="Styl1"/>
      </w:pPr>
      <w:r w:rsidRPr="008B45F2">
        <w:t>v</w:t>
      </w:r>
      <w:r w:rsidR="006D164E" w:rsidRPr="008B45F2">
        <w:t xml:space="preserve">e věcech </w:t>
      </w:r>
      <w:r w:rsidRPr="008B45F2">
        <w:t>technických</w:t>
      </w:r>
      <w:r w:rsidR="00167040" w:rsidRPr="008B45F2">
        <w:t xml:space="preserve"> a realizačních</w:t>
      </w:r>
      <w:r w:rsidRPr="00E94761">
        <w:t>:</w:t>
      </w:r>
      <w:r w:rsidR="003F2C2E" w:rsidRPr="003F2C2E">
        <w:t xml:space="preserve"> </w:t>
      </w:r>
      <w:r w:rsidR="003F2C2E" w:rsidRPr="00C02F77">
        <w:rPr>
          <w:rFonts w:ascii="Symbol" w:eastAsia="Symbol" w:hAnsi="Symbol" w:cs="Symbol"/>
          <w:highlight w:val="yellow"/>
        </w:rPr>
        <w:t xml:space="preserve"> </w:t>
      </w:r>
      <w:r w:rsidR="003F2C2E" w:rsidRPr="0088662D">
        <w:rPr>
          <w:rFonts w:ascii="Symbol" w:eastAsia="Symbol" w:hAnsi="Symbol" w:cs="Symbol"/>
          <w:highlight w:val="yellow"/>
        </w:rPr>
        <w:sym w:font="Symbol" w:char="F05B"/>
      </w:r>
      <w:r w:rsidR="003F2C2E" w:rsidRPr="0088662D">
        <w:rPr>
          <w:highlight w:val="yellow"/>
        </w:rPr>
        <w:t xml:space="preserve">DOPLNÍ </w:t>
      </w:r>
      <w:r w:rsidR="003F2C2E">
        <w:rPr>
          <w:highlight w:val="yellow"/>
        </w:rPr>
        <w:t>OBJEDNATEL před podpisem Smlouvy</w:t>
      </w:r>
      <w:r w:rsidR="003F2C2E" w:rsidRPr="0088662D">
        <w:rPr>
          <w:rFonts w:ascii="Symbol" w:eastAsia="Symbol" w:hAnsi="Symbol" w:cs="Symbol"/>
          <w:highlight w:val="yellow"/>
        </w:rPr>
        <w:sym w:font="Symbol" w:char="F05D"/>
      </w:r>
      <w:r w:rsidR="003F2C2E">
        <w:t>;</w:t>
      </w:r>
      <w:r w:rsidR="003F2C2E" w:rsidRPr="008B45F2">
        <w:t xml:space="preserve"> </w:t>
      </w:r>
    </w:p>
    <w:p w14:paraId="097F1141" w14:textId="46A20B5C" w:rsidR="00817D28" w:rsidRDefault="000664FD" w:rsidP="002B7879">
      <w:pPr>
        <w:pStyle w:val="Styl1"/>
        <w:numPr>
          <w:ilvl w:val="0"/>
          <w:numId w:val="0"/>
        </w:numPr>
        <w:ind w:left="1985"/>
      </w:pPr>
      <w:r w:rsidRPr="00E94761">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57" w:name="OLE_LINK1"/>
      <w:r w:rsidRPr="00EF584C">
        <w:t>Příloha č. 1:</w:t>
      </w:r>
      <w:bookmarkEnd w:id="57"/>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1"/>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proofErr w:type="gramStart"/>
      <w:r w:rsidR="005A7F17">
        <w:t>…….</w:t>
      </w:r>
      <w:proofErr w:type="gramEnd"/>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AB9CD85" w14:textId="6437B8CE" w:rsidR="006566C5" w:rsidRPr="00224028" w:rsidRDefault="006566C5" w:rsidP="006566C5">
      <w:pPr>
        <w:autoSpaceDE w:val="0"/>
        <w:autoSpaceDN w:val="0"/>
        <w:adjustRightInd w:val="0"/>
        <w:ind w:left="709" w:hanging="709"/>
        <w:jc w:val="both"/>
        <w:rPr>
          <w:bCs/>
          <w:sz w:val="20"/>
          <w:szCs w:val="20"/>
        </w:rPr>
      </w:pPr>
      <w:r w:rsidRPr="009E7A69">
        <w:rPr>
          <w:bCs/>
          <w:sz w:val="20"/>
          <w:szCs w:val="20"/>
        </w:rPr>
        <w:t xml:space="preserve">Ing. </w:t>
      </w:r>
      <w:r>
        <w:rPr>
          <w:bCs/>
          <w:sz w:val="20"/>
          <w:szCs w:val="20"/>
        </w:rPr>
        <w:t xml:space="preserve">Libor </w:t>
      </w:r>
      <w:proofErr w:type="gramStart"/>
      <w:r>
        <w:rPr>
          <w:bCs/>
          <w:sz w:val="20"/>
          <w:szCs w:val="20"/>
        </w:rPr>
        <w:t>Strakoš -</w:t>
      </w:r>
      <w:r w:rsidRPr="00224028">
        <w:rPr>
          <w:bCs/>
          <w:sz w:val="20"/>
          <w:szCs w:val="20"/>
        </w:rPr>
        <w:t xml:space="preserve"> </w:t>
      </w:r>
      <w:r>
        <w:rPr>
          <w:bCs/>
          <w:sz w:val="20"/>
          <w:szCs w:val="20"/>
        </w:rPr>
        <w:t>výrobně</w:t>
      </w:r>
      <w:proofErr w:type="gramEnd"/>
      <w:r>
        <w:rPr>
          <w:bCs/>
          <w:sz w:val="20"/>
          <w:szCs w:val="20"/>
        </w:rPr>
        <w:t xml:space="preserve"> technický</w:t>
      </w:r>
      <w:r w:rsidRPr="00421169">
        <w:rPr>
          <w:bCs/>
          <w:sz w:val="20"/>
          <w:szCs w:val="20"/>
        </w:rPr>
        <w:t xml:space="preserve"> ředitel</w:t>
      </w:r>
    </w:p>
    <w:p w14:paraId="55B5AAA3" w14:textId="53A676F0" w:rsidR="002A12D2" w:rsidRDefault="00A92C79" w:rsidP="00A53FC4">
      <w:pPr>
        <w:pStyle w:val="RLTextlnkuslovan"/>
        <w:numPr>
          <w:ilvl w:val="0"/>
          <w:numId w:val="0"/>
        </w:numPr>
        <w:tabs>
          <w:tab w:val="left" w:pos="284"/>
          <w:tab w:val="left" w:pos="5387"/>
        </w:tabs>
        <w:spacing w:line="240" w:lineRule="auto"/>
        <w:ind w:left="284"/>
        <w:rPr>
          <w:rFonts w:eastAsia="Calibri"/>
        </w:rPr>
      </w:pPr>
      <w:r>
        <w:tab/>
      </w:r>
      <w:r w:rsidRPr="00461A80">
        <w:rPr>
          <w:rFonts w:eastAsia="Calibri"/>
          <w:highlight w:val="yellow"/>
        </w:rPr>
        <w:t>[DOPLNÍ POSKYTOVATEL</w:t>
      </w:r>
    </w:p>
    <w:p w14:paraId="1AB7BFD1" w14:textId="51029E29" w:rsidR="00A92C79" w:rsidRDefault="00D546CE"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ab/>
      </w:r>
      <w:r w:rsidR="00A53FC4" w:rsidRPr="00461A80">
        <w:rPr>
          <w:rFonts w:eastAsia="Calibri"/>
          <w:highlight w:val="yellow"/>
        </w:rPr>
        <w:t>[DOPLNÍ POSKYTOVATEL</w:t>
      </w:r>
    </w:p>
    <w:p w14:paraId="073DBF9B" w14:textId="77777777" w:rsidR="003F69CE" w:rsidRDefault="003F69CE" w:rsidP="007D2ADD">
      <w:pPr>
        <w:pStyle w:val="RLTextlnkuslovan"/>
        <w:numPr>
          <w:ilvl w:val="0"/>
          <w:numId w:val="0"/>
        </w:numPr>
        <w:tabs>
          <w:tab w:val="left" w:pos="284"/>
          <w:tab w:val="left" w:pos="5387"/>
        </w:tabs>
        <w:spacing w:after="0" w:line="240" w:lineRule="auto"/>
        <w:ind w:left="284"/>
      </w:pPr>
    </w:p>
    <w:p w14:paraId="13AA57C5" w14:textId="77777777" w:rsidR="0012483F" w:rsidRPr="0012483F" w:rsidRDefault="0012483F" w:rsidP="0012483F"/>
    <w:p w14:paraId="5D247584" w14:textId="77777777" w:rsidR="0012483F" w:rsidRPr="0012483F" w:rsidRDefault="0012483F" w:rsidP="0012483F"/>
    <w:p w14:paraId="26A463A2" w14:textId="77777777" w:rsidR="0012483F" w:rsidRPr="0012483F" w:rsidRDefault="0012483F" w:rsidP="0012483F"/>
    <w:p w14:paraId="3A1A3BA0" w14:textId="77777777" w:rsidR="0012483F" w:rsidRPr="0012483F" w:rsidRDefault="0012483F" w:rsidP="0012483F"/>
    <w:p w14:paraId="6E0F064A" w14:textId="77777777" w:rsidR="0012483F" w:rsidRPr="0012483F" w:rsidRDefault="0012483F" w:rsidP="0012483F"/>
    <w:p w14:paraId="01770E8A" w14:textId="77777777" w:rsidR="0012483F" w:rsidRPr="0012483F" w:rsidRDefault="0012483F" w:rsidP="0012483F"/>
    <w:p w14:paraId="67CB153B" w14:textId="77777777" w:rsidR="0012483F" w:rsidRPr="0012483F" w:rsidRDefault="0012483F" w:rsidP="0012483F"/>
    <w:p w14:paraId="4707217E" w14:textId="77777777" w:rsidR="0012483F" w:rsidRPr="0012483F" w:rsidRDefault="0012483F" w:rsidP="0012483F"/>
    <w:p w14:paraId="51383E28" w14:textId="77777777" w:rsidR="0012483F" w:rsidRPr="0012483F" w:rsidRDefault="0012483F" w:rsidP="0012483F"/>
    <w:p w14:paraId="4AE3A952" w14:textId="77777777" w:rsidR="0012483F" w:rsidRPr="0012483F" w:rsidRDefault="0012483F" w:rsidP="0012483F"/>
    <w:p w14:paraId="1098F365" w14:textId="78BAA0AA" w:rsidR="0012483F" w:rsidRPr="00AF46EC" w:rsidDel="00946C62" w:rsidRDefault="0012483F" w:rsidP="0012483F">
      <w:pPr>
        <w:tabs>
          <w:tab w:val="left" w:pos="3810"/>
        </w:tabs>
        <w:rPr>
          <w:del w:id="58" w:author="Hynková Dana" w:date="2025-05-22T15:55:00Z" w16du:dateUtc="2025-05-22T13:55:00Z"/>
          <w:szCs w:val="22"/>
        </w:rPr>
        <w:sectPr w:rsidR="0012483F" w:rsidRPr="00AF46EC" w:rsidDel="00946C62" w:rsidSect="00AF46EC">
          <w:headerReference w:type="default" r:id="rId12"/>
          <w:footerReference w:type="default" r:id="rId13"/>
          <w:headerReference w:type="first" r:id="rId14"/>
          <w:footerReference w:type="first" r:id="rId15"/>
          <w:footnotePr>
            <w:numFmt w:val="chicago"/>
          </w:footnotePr>
          <w:type w:val="continuous"/>
          <w:pgSz w:w="11906" w:h="16838" w:code="9"/>
          <w:pgMar w:top="1134" w:right="1134" w:bottom="851" w:left="1134" w:header="709" w:footer="425" w:gutter="0"/>
          <w:cols w:space="708"/>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59"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0472DE5A" w:rsidR="005772E9" w:rsidRPr="00D90D78" w:rsidRDefault="008201BB" w:rsidP="005772E9">
            <w:r w:rsidRPr="008201BB">
              <w:rPr>
                <w:b/>
                <w:szCs w:val="22"/>
              </w:rPr>
              <w:t xml:space="preserve">Kotlin Vývojář </w:t>
            </w:r>
            <w:proofErr w:type="spellStart"/>
            <w:r w:rsidRPr="008201BB">
              <w:rPr>
                <w:b/>
                <w:szCs w:val="22"/>
              </w:rPr>
              <w:t>Backend</w:t>
            </w:r>
            <w:proofErr w:type="spellEnd"/>
            <w:r w:rsidRPr="008201BB">
              <w:rPr>
                <w:b/>
                <w:szCs w:val="22"/>
              </w:rPr>
              <w:t xml:space="preserve"> senior</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1B456DA1" w:rsidR="005772E9" w:rsidRPr="00B70972" w:rsidRDefault="008201BB" w:rsidP="005772E9">
            <w:pPr>
              <w:rPr>
                <w:rFonts w:eastAsia="Calibri"/>
              </w:rPr>
            </w:pPr>
            <w:r>
              <w:rPr>
                <w:rFonts w:eastAsia="Calibri"/>
              </w:rPr>
              <w:t>23</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6CB1C27" w14:textId="77777777" w:rsidR="00845EF4" w:rsidRDefault="00845EF4" w:rsidP="00845EF4">
            <w:pPr>
              <w:ind w:left="171" w:right="245"/>
              <w:jc w:val="both"/>
            </w:pPr>
            <w:r>
              <w:t>Zajišťuje plnění vývojových úkolů ve stanovených termínech.</w:t>
            </w:r>
          </w:p>
          <w:p w14:paraId="2903CBBA" w14:textId="77777777" w:rsidR="00845EF4" w:rsidRDefault="00845EF4" w:rsidP="00845EF4">
            <w:pPr>
              <w:ind w:left="171" w:right="245"/>
              <w:jc w:val="both"/>
            </w:pPr>
            <w:r>
              <w:t>Odpovídá za řešení hlášených vad vyvíjeného SW v jemu přidělených částech.</w:t>
            </w:r>
          </w:p>
          <w:p w14:paraId="11AB63F5" w14:textId="77777777" w:rsidR="00845EF4" w:rsidRDefault="00845EF4" w:rsidP="00845EF4">
            <w:pPr>
              <w:ind w:left="171" w:right="245"/>
              <w:jc w:val="both"/>
            </w:pPr>
            <w:r>
              <w:t>Navrhuje relační databáze a UML modely pro aplikace.</w:t>
            </w:r>
          </w:p>
          <w:p w14:paraId="7726691F" w14:textId="77777777" w:rsidR="00845EF4" w:rsidRDefault="00845EF4" w:rsidP="00845EF4">
            <w:pPr>
              <w:ind w:left="171" w:right="245"/>
              <w:jc w:val="both"/>
            </w:pPr>
            <w:r>
              <w:t>Podílí se na tvorbě designu aplikací a na SW aplikační architektuře.</w:t>
            </w:r>
          </w:p>
          <w:p w14:paraId="179BB02B" w14:textId="77777777" w:rsidR="00845EF4" w:rsidRDefault="00845EF4" w:rsidP="00845EF4">
            <w:pPr>
              <w:ind w:left="171" w:right="245"/>
              <w:jc w:val="both"/>
            </w:pPr>
            <w:r>
              <w:t>Podílí se na přípravě a aktualizaci vývojářské dokumentace.</w:t>
            </w:r>
          </w:p>
          <w:p w14:paraId="4AC2164C" w14:textId="77777777" w:rsidR="00845EF4" w:rsidRDefault="00845EF4" w:rsidP="00845EF4">
            <w:pPr>
              <w:ind w:left="171" w:right="245"/>
              <w:jc w:val="both"/>
            </w:pPr>
            <w:r>
              <w:t>Podílí se na školení, odborném dohledu a kontrole členů týmu v juniorských pozicích.</w:t>
            </w:r>
          </w:p>
          <w:p w14:paraId="12DE2FB0" w14:textId="77777777" w:rsidR="00845EF4" w:rsidRDefault="00845EF4" w:rsidP="00845EF4">
            <w:pPr>
              <w:ind w:left="171" w:right="245"/>
              <w:jc w:val="both"/>
            </w:pPr>
            <w:r>
              <w:t>Provádí SW vývoj v programovacím jazyce Kotlin.</w:t>
            </w:r>
          </w:p>
          <w:p w14:paraId="65B169E9" w14:textId="70D830C0" w:rsidR="00B70972" w:rsidRPr="00FC779D" w:rsidRDefault="00845EF4" w:rsidP="00845EF4">
            <w:pPr>
              <w:ind w:left="171" w:right="245"/>
              <w:jc w:val="both"/>
            </w:pPr>
            <w:r>
              <w:t>Spolupracuje na vyhodnocování obchodních příležitostí (poptávek) a přípravách nabídek ve vybraných oblastech.</w:t>
            </w:r>
          </w:p>
        </w:tc>
      </w:tr>
    </w:tbl>
    <w:p w14:paraId="6760D898" w14:textId="2D6D12C0" w:rsidR="00837DD7" w:rsidRDefault="00B70972" w:rsidP="00837DD7">
      <w:pPr>
        <w:jc w:val="center"/>
        <w:rPr>
          <w:b/>
          <w:szCs w:val="22"/>
        </w:rPr>
      </w:pPr>
      <w:r w:rsidRPr="00B70972">
        <w:rPr>
          <w:b/>
          <w:szCs w:val="22"/>
        </w:rPr>
        <w:br w:type="page"/>
      </w:r>
    </w:p>
    <w:p w14:paraId="5C2E62EF" w14:textId="23317C99" w:rsidR="00837DD7" w:rsidRDefault="00837DD7" w:rsidP="00837DD7">
      <w:pPr>
        <w:spacing w:after="240"/>
        <w:rPr>
          <w:bCs/>
          <w:sz w:val="28"/>
          <w:szCs w:val="28"/>
        </w:rPr>
      </w:pPr>
      <w:r w:rsidRPr="00837DD7">
        <w:rPr>
          <w:bCs/>
          <w:sz w:val="28"/>
          <w:szCs w:val="28"/>
        </w:rPr>
        <w:lastRenderedPageBreak/>
        <w:t>1.2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837DD7" w:rsidRPr="00B70972" w14:paraId="56687C6B"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AEB27DA" w14:textId="77777777" w:rsidR="00837DD7" w:rsidRPr="00B70972" w:rsidRDefault="00837DD7" w:rsidP="00755B3C">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C1B9" w14:textId="784E58D9" w:rsidR="00837DD7" w:rsidRPr="00D90D78" w:rsidRDefault="009E50D2" w:rsidP="00755B3C">
            <w:r w:rsidRPr="009E50D2">
              <w:rPr>
                <w:b/>
                <w:szCs w:val="22"/>
              </w:rPr>
              <w:t xml:space="preserve">Kotlin Vývojář </w:t>
            </w:r>
            <w:proofErr w:type="spellStart"/>
            <w:r w:rsidRPr="009E50D2">
              <w:rPr>
                <w:b/>
                <w:szCs w:val="22"/>
              </w:rPr>
              <w:t>Frontend</w:t>
            </w:r>
            <w:proofErr w:type="spellEnd"/>
            <w:r w:rsidRPr="009E50D2">
              <w:rPr>
                <w:b/>
                <w:szCs w:val="22"/>
              </w:rPr>
              <w:t xml:space="preserve"> senior</w:t>
            </w:r>
          </w:p>
        </w:tc>
      </w:tr>
      <w:tr w:rsidR="00837DD7" w:rsidRPr="00B70972" w14:paraId="19423022"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17A0724" w14:textId="77777777" w:rsidR="00837DD7" w:rsidRPr="00B70972" w:rsidRDefault="00837DD7" w:rsidP="00755B3C">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170A3A1" w14:textId="256C84E7" w:rsidR="00837DD7" w:rsidRPr="00B70972" w:rsidRDefault="009E50D2" w:rsidP="00755B3C">
            <w:pPr>
              <w:rPr>
                <w:rFonts w:eastAsia="Calibri"/>
              </w:rPr>
            </w:pPr>
            <w:r>
              <w:rPr>
                <w:rFonts w:eastAsia="Calibri"/>
              </w:rPr>
              <w:t>25</w:t>
            </w:r>
          </w:p>
        </w:tc>
      </w:tr>
      <w:tr w:rsidR="00837DD7" w:rsidRPr="00B70972" w14:paraId="568E1844" w14:textId="77777777" w:rsidTr="00755B3C">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B3D42B9" w14:textId="77777777" w:rsidR="00837DD7" w:rsidRPr="00B70972" w:rsidRDefault="00837DD7" w:rsidP="00755B3C">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83579CB" w14:textId="03632AC0" w:rsidR="00837DD7" w:rsidRDefault="009E50D2" w:rsidP="00755B3C">
            <w:pPr>
              <w:rPr>
                <w:rFonts w:eastAsia="Calibri"/>
              </w:rPr>
            </w:pPr>
            <w:r>
              <w:rPr>
                <w:rFonts w:eastAsia="Calibri"/>
              </w:rPr>
              <w:t>1</w:t>
            </w:r>
          </w:p>
        </w:tc>
      </w:tr>
      <w:tr w:rsidR="00837DD7" w:rsidRPr="00B70972" w14:paraId="7115B846" w14:textId="77777777" w:rsidTr="00837DD7">
        <w:trPr>
          <w:trHeight w:val="816"/>
        </w:trPr>
        <w:tc>
          <w:tcPr>
            <w:tcW w:w="4251" w:type="dxa"/>
            <w:tcBorders>
              <w:top w:val="single" w:sz="4" w:space="0" w:color="000000"/>
              <w:left w:val="single" w:sz="4" w:space="0" w:color="000000"/>
              <w:bottom w:val="single" w:sz="4" w:space="0" w:color="000000"/>
              <w:right w:val="single" w:sz="4" w:space="0" w:color="000000"/>
            </w:tcBorders>
          </w:tcPr>
          <w:p w14:paraId="2445D966" w14:textId="77777777" w:rsidR="00837DD7" w:rsidRPr="00FC779D" w:rsidRDefault="00837DD7" w:rsidP="00755B3C">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0512F343" w14:textId="77777777" w:rsidR="00D3650B" w:rsidRDefault="00D3650B" w:rsidP="00D3650B">
            <w:pPr>
              <w:ind w:left="171" w:right="245"/>
              <w:jc w:val="both"/>
            </w:pPr>
            <w:r>
              <w:t xml:space="preserve">Zajišťuje plnění vývojových úkolů ve stanovených termínech. </w:t>
            </w:r>
          </w:p>
          <w:p w14:paraId="430AF275" w14:textId="77777777" w:rsidR="00D3650B" w:rsidRDefault="00D3650B" w:rsidP="00D3650B">
            <w:pPr>
              <w:ind w:left="171" w:right="245"/>
              <w:jc w:val="both"/>
            </w:pPr>
            <w:r>
              <w:t>Odpovídá za řešení hlášených vad vyvíjeného SW v jemu přidělených částech.</w:t>
            </w:r>
          </w:p>
          <w:p w14:paraId="16045749" w14:textId="77777777" w:rsidR="00D3650B" w:rsidRDefault="00D3650B" w:rsidP="00D3650B">
            <w:pPr>
              <w:ind w:left="171" w:right="245"/>
              <w:jc w:val="both"/>
            </w:pPr>
            <w:r>
              <w:t>Navrhuje relační databáze a UML modely pro aplikace.</w:t>
            </w:r>
          </w:p>
          <w:p w14:paraId="3F954AC2" w14:textId="77777777" w:rsidR="00D3650B" w:rsidRDefault="00D3650B" w:rsidP="00D3650B">
            <w:pPr>
              <w:ind w:left="171" w:right="245"/>
              <w:jc w:val="both"/>
            </w:pPr>
            <w:r>
              <w:t>Podílí se na tvorbě designu aplikací a na SW aplikační architektuře.</w:t>
            </w:r>
          </w:p>
          <w:p w14:paraId="5D61DA01" w14:textId="77777777" w:rsidR="00D3650B" w:rsidRDefault="00D3650B" w:rsidP="00D3650B">
            <w:pPr>
              <w:ind w:left="171" w:right="245"/>
              <w:jc w:val="both"/>
            </w:pPr>
            <w:r>
              <w:t>Podílí se na přípravě a aktualizaci vývojářské dokumentace.</w:t>
            </w:r>
          </w:p>
          <w:p w14:paraId="0DF536ED" w14:textId="77777777" w:rsidR="00D3650B" w:rsidRDefault="00D3650B" w:rsidP="00D3650B">
            <w:pPr>
              <w:ind w:left="171" w:right="245"/>
              <w:jc w:val="both"/>
            </w:pPr>
            <w:r>
              <w:t>Podílí se na školení, odborné dohledu a kontrole členů týmu v juniorských pozicích.</w:t>
            </w:r>
          </w:p>
          <w:p w14:paraId="1348DE6B" w14:textId="77777777" w:rsidR="00D3650B" w:rsidRDefault="00D3650B" w:rsidP="00D3650B">
            <w:pPr>
              <w:ind w:left="171" w:right="245"/>
              <w:jc w:val="both"/>
            </w:pPr>
            <w:r>
              <w:t>Provádí SW vývoj v programovacím jazyku Kotlin.</w:t>
            </w:r>
          </w:p>
          <w:p w14:paraId="66B962F1" w14:textId="6D896AD0" w:rsidR="00837DD7" w:rsidRPr="00FC779D" w:rsidRDefault="00D3650B" w:rsidP="00D3650B">
            <w:pPr>
              <w:ind w:left="171" w:right="245"/>
              <w:jc w:val="both"/>
            </w:pPr>
            <w:r>
              <w:t>Spolupracuje na vyhodnocování obchodních příležitostí (poptávek) a přípravách nabídek ve vybraných oblastech.</w:t>
            </w:r>
          </w:p>
        </w:tc>
      </w:tr>
    </w:tbl>
    <w:p w14:paraId="72B8A91C" w14:textId="77777777" w:rsidR="00837DD7" w:rsidRDefault="00837DD7" w:rsidP="00837DD7">
      <w:pPr>
        <w:rPr>
          <w:bCs/>
          <w:sz w:val="28"/>
          <w:szCs w:val="28"/>
        </w:rPr>
      </w:pPr>
    </w:p>
    <w:p w14:paraId="70F161A7" w14:textId="6307889B" w:rsidR="00D3650B" w:rsidRDefault="00D3650B" w:rsidP="00D3650B">
      <w:pPr>
        <w:spacing w:after="240"/>
        <w:rPr>
          <w:bCs/>
          <w:sz w:val="28"/>
          <w:szCs w:val="28"/>
        </w:rPr>
      </w:pPr>
      <w:r w:rsidRPr="00837DD7">
        <w:rPr>
          <w:bCs/>
          <w:sz w:val="28"/>
          <w:szCs w:val="28"/>
        </w:rPr>
        <w:t>1.</w:t>
      </w:r>
      <w:r>
        <w:rPr>
          <w:bCs/>
          <w:sz w:val="28"/>
          <w:szCs w:val="28"/>
        </w:rPr>
        <w:t>3</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3650B" w:rsidRPr="00B70972" w14:paraId="29E0FE73"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73C3F4C" w14:textId="77777777" w:rsidR="00D3650B" w:rsidRPr="00B70972" w:rsidRDefault="00D3650B" w:rsidP="003C4D24">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D553BB9" w14:textId="6FCA2470" w:rsidR="00D3650B" w:rsidRPr="00D90D78" w:rsidRDefault="00F04B2B" w:rsidP="003C4D24">
            <w:r w:rsidRPr="00F04B2B">
              <w:rPr>
                <w:b/>
                <w:szCs w:val="22"/>
              </w:rPr>
              <w:t>ICT Business Analytik senior</w:t>
            </w:r>
          </w:p>
        </w:tc>
      </w:tr>
      <w:tr w:rsidR="00D3650B" w:rsidRPr="00B70972" w14:paraId="12C09C1B"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78E5E3D" w14:textId="77777777" w:rsidR="00D3650B" w:rsidRPr="00B70972" w:rsidRDefault="00D3650B" w:rsidP="003C4D24">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BC2298B" w14:textId="71543487" w:rsidR="00D3650B" w:rsidRPr="00B70972" w:rsidRDefault="00F04B2B" w:rsidP="003C4D24">
            <w:pPr>
              <w:rPr>
                <w:rFonts w:eastAsia="Calibri"/>
              </w:rPr>
            </w:pPr>
            <w:r>
              <w:rPr>
                <w:rFonts w:eastAsia="Calibri"/>
              </w:rPr>
              <w:t>18</w:t>
            </w:r>
          </w:p>
        </w:tc>
      </w:tr>
      <w:tr w:rsidR="00D3650B" w:rsidRPr="00B70972" w14:paraId="20CDF402"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2316CC9" w14:textId="77777777" w:rsidR="00D3650B" w:rsidRPr="00B70972" w:rsidRDefault="00D3650B" w:rsidP="003C4D24">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3D271E9B" w14:textId="77777777" w:rsidR="00D3650B" w:rsidRDefault="00D3650B" w:rsidP="003C4D24">
            <w:pPr>
              <w:rPr>
                <w:rFonts w:eastAsia="Calibri"/>
              </w:rPr>
            </w:pPr>
            <w:r>
              <w:rPr>
                <w:rFonts w:eastAsia="Calibri"/>
              </w:rPr>
              <w:t>1</w:t>
            </w:r>
          </w:p>
        </w:tc>
      </w:tr>
      <w:tr w:rsidR="00D3650B" w:rsidRPr="00B70972" w14:paraId="7EDD4A46" w14:textId="77777777" w:rsidTr="003C4D24">
        <w:trPr>
          <w:trHeight w:val="816"/>
        </w:trPr>
        <w:tc>
          <w:tcPr>
            <w:tcW w:w="4251" w:type="dxa"/>
            <w:tcBorders>
              <w:top w:val="single" w:sz="4" w:space="0" w:color="000000"/>
              <w:left w:val="single" w:sz="4" w:space="0" w:color="000000"/>
              <w:bottom w:val="single" w:sz="4" w:space="0" w:color="000000"/>
              <w:right w:val="single" w:sz="4" w:space="0" w:color="000000"/>
            </w:tcBorders>
          </w:tcPr>
          <w:p w14:paraId="1816B716" w14:textId="77777777" w:rsidR="00D3650B" w:rsidRPr="00FC779D" w:rsidRDefault="00D3650B" w:rsidP="003C4D24">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5F1188B8" w14:textId="77777777" w:rsidR="0037311C" w:rsidRDefault="0037311C" w:rsidP="0037311C">
            <w:pPr>
              <w:ind w:left="171" w:right="245"/>
              <w:jc w:val="both"/>
            </w:pPr>
            <w:r>
              <w:t>Provádí sběr požadavků Zadavatele a jejich analýzu, vytváří a udržuje katalog požadavků.</w:t>
            </w:r>
          </w:p>
          <w:p w14:paraId="3EB6EC23" w14:textId="77777777" w:rsidR="0037311C" w:rsidRDefault="0037311C" w:rsidP="0037311C">
            <w:pPr>
              <w:ind w:left="171" w:right="245"/>
              <w:jc w:val="both"/>
            </w:pPr>
            <w:r>
              <w:t>Spolupracuje se Zadavatelem při definování požadovaného řešení.</w:t>
            </w:r>
          </w:p>
          <w:p w14:paraId="0A8DC6C5" w14:textId="77777777" w:rsidR="0037311C" w:rsidRDefault="0037311C" w:rsidP="0037311C">
            <w:pPr>
              <w:ind w:left="171" w:right="245"/>
              <w:jc w:val="both"/>
            </w:pPr>
            <w:r>
              <w:t>Spolupracuje na návrhu a prezentaci analytického řešení (návrh datového modelu, procesní modely, UC diagramy apod.) pro koncové uživatele.</w:t>
            </w:r>
          </w:p>
          <w:p w14:paraId="7C0F350D" w14:textId="77777777" w:rsidR="0037311C" w:rsidRDefault="0037311C" w:rsidP="0037311C">
            <w:pPr>
              <w:ind w:left="171" w:right="245"/>
              <w:jc w:val="both"/>
            </w:pPr>
            <w:r>
              <w:lastRenderedPageBreak/>
              <w:t xml:space="preserve">Komunikuje vytvořené analytické podklady s dalšími členy projektových a realizačních týmů. </w:t>
            </w:r>
          </w:p>
          <w:p w14:paraId="6E732A7B" w14:textId="77777777" w:rsidR="0037311C" w:rsidRDefault="0037311C" w:rsidP="0037311C">
            <w:pPr>
              <w:ind w:left="171" w:right="245"/>
              <w:jc w:val="both"/>
            </w:pPr>
            <w:r>
              <w:t xml:space="preserve">Zajišťuje rozpracování/detailizaci analytických podkladů na základě požadavků spolupracujících rolí/členů týmů (architekti, vývojáři, testeři). </w:t>
            </w:r>
          </w:p>
          <w:p w14:paraId="5331AD23" w14:textId="77777777" w:rsidR="0037311C" w:rsidRDefault="0037311C" w:rsidP="0037311C">
            <w:pPr>
              <w:ind w:left="171" w:right="245"/>
              <w:jc w:val="both"/>
            </w:pPr>
            <w:r>
              <w:t>Podílí se na přípravě uživatelské a technické dokumentace.</w:t>
            </w:r>
          </w:p>
          <w:p w14:paraId="33CC0CAE" w14:textId="77777777" w:rsidR="0037311C" w:rsidRDefault="0037311C" w:rsidP="0037311C">
            <w:pPr>
              <w:ind w:left="171" w:right="245"/>
              <w:jc w:val="both"/>
            </w:pPr>
            <w:r>
              <w:t xml:space="preserve">Provádí business analýzu a design změnových požadavků </w:t>
            </w:r>
          </w:p>
          <w:p w14:paraId="360F3771" w14:textId="77777777" w:rsidR="0037311C" w:rsidRDefault="0037311C" w:rsidP="0037311C">
            <w:pPr>
              <w:ind w:left="171" w:right="245"/>
              <w:jc w:val="both"/>
            </w:pPr>
            <w:r>
              <w:t>a projektů ve svěřené oblasti</w:t>
            </w:r>
          </w:p>
          <w:p w14:paraId="00CEC7CA" w14:textId="77777777" w:rsidR="0037311C" w:rsidRDefault="0037311C" w:rsidP="0037311C">
            <w:pPr>
              <w:ind w:left="171" w:right="245"/>
              <w:jc w:val="both"/>
            </w:pPr>
            <w:r>
              <w:t xml:space="preserve">V rámci přidělené oblasti je odpovědný za vyhodnocení </w:t>
            </w:r>
          </w:p>
          <w:p w14:paraId="17D34CC7" w14:textId="77777777" w:rsidR="0037311C" w:rsidRDefault="0037311C" w:rsidP="0037311C">
            <w:pPr>
              <w:ind w:left="171" w:right="245"/>
              <w:jc w:val="both"/>
            </w:pPr>
            <w:r>
              <w:t xml:space="preserve">a konzultaci vstupů ze strany businessu, zejména obchodních požadavků a popisu AS-IS a TO-BE stavu, speciálně s ohledem na jejich úplnost a jednoznačnost. </w:t>
            </w:r>
          </w:p>
          <w:p w14:paraId="20353135" w14:textId="77777777" w:rsidR="0037311C" w:rsidRDefault="0037311C" w:rsidP="0037311C">
            <w:pPr>
              <w:ind w:left="171" w:right="245"/>
              <w:jc w:val="both"/>
            </w:pPr>
            <w:r>
              <w:t>Podílí se na tvorbě konceptu rozvoje procesů/IS z pohledu designu produktů a v kontextu definovaných potřeb Zadavatele.</w:t>
            </w:r>
          </w:p>
          <w:p w14:paraId="33AD851A" w14:textId="77777777" w:rsidR="0037311C" w:rsidRDefault="0037311C" w:rsidP="0037311C">
            <w:pPr>
              <w:ind w:left="171" w:right="245"/>
              <w:jc w:val="both"/>
            </w:pPr>
            <w:r>
              <w:t xml:space="preserve">Strukturovaně rozpracovává a analyzuje business idey </w:t>
            </w:r>
          </w:p>
          <w:p w14:paraId="22D7F32D" w14:textId="77777777" w:rsidR="0037311C" w:rsidRDefault="0037311C" w:rsidP="0037311C">
            <w:pPr>
              <w:ind w:left="171" w:right="245"/>
              <w:jc w:val="both"/>
            </w:pPr>
            <w:r>
              <w:t xml:space="preserve">a vize </w:t>
            </w:r>
            <w:proofErr w:type="spellStart"/>
            <w:r>
              <w:t>product</w:t>
            </w:r>
            <w:proofErr w:type="spellEnd"/>
            <w:r>
              <w:t xml:space="preserve"> </w:t>
            </w:r>
            <w:proofErr w:type="spellStart"/>
            <w:r>
              <w:t>ownerů</w:t>
            </w:r>
            <w:proofErr w:type="spellEnd"/>
            <w:r>
              <w:t xml:space="preserve"> a business architektů.</w:t>
            </w:r>
          </w:p>
          <w:p w14:paraId="5198D46F" w14:textId="77777777" w:rsidR="0037311C" w:rsidRDefault="0037311C" w:rsidP="0037311C">
            <w:pPr>
              <w:ind w:left="171" w:right="245"/>
              <w:jc w:val="both"/>
            </w:pPr>
            <w:r>
              <w:t>Předkládá možné varianty řešení a spolupracuje při zhodnocení možných variant.</w:t>
            </w:r>
          </w:p>
          <w:p w14:paraId="6F1A88AA" w14:textId="77777777" w:rsidR="0037311C" w:rsidRDefault="0037311C" w:rsidP="0037311C">
            <w:pPr>
              <w:ind w:left="171" w:right="245"/>
              <w:jc w:val="both"/>
            </w:pPr>
            <w:r>
              <w:t>Spolupracuje s projektovým týmem na přípravě projektu, definici rozsahu a cílů projektu a zajištění procesu plánování IT služeb a produktů.</w:t>
            </w:r>
          </w:p>
          <w:p w14:paraId="67F9DE49" w14:textId="77777777" w:rsidR="0037311C" w:rsidRDefault="0037311C" w:rsidP="0037311C">
            <w:pPr>
              <w:ind w:left="171" w:right="245"/>
              <w:jc w:val="both"/>
            </w:pPr>
            <w:r>
              <w:t>Doplňuje konkrétní procesní a systémové dopady změny/ úpravy.</w:t>
            </w:r>
          </w:p>
          <w:p w14:paraId="77D19286" w14:textId="77777777" w:rsidR="0037311C" w:rsidRDefault="0037311C" w:rsidP="0037311C">
            <w:pPr>
              <w:ind w:left="171" w:right="245"/>
              <w:jc w:val="both"/>
            </w:pPr>
            <w:r>
              <w:t xml:space="preserve">Konsoliduje a finalizuje business zadání (WF, business analýza). Je odpovědný za kompletnost, konzistenci </w:t>
            </w:r>
          </w:p>
          <w:p w14:paraId="3DEF101F" w14:textId="77777777" w:rsidR="0037311C" w:rsidRDefault="0037311C" w:rsidP="0037311C">
            <w:pPr>
              <w:ind w:left="171" w:right="245"/>
              <w:jc w:val="both"/>
            </w:pPr>
            <w:r>
              <w:t xml:space="preserve">a jednoznačnost přidělené části obchodního zadání </w:t>
            </w:r>
          </w:p>
          <w:p w14:paraId="174A4F67" w14:textId="77777777" w:rsidR="0037311C" w:rsidRDefault="0037311C" w:rsidP="0037311C">
            <w:pPr>
              <w:ind w:left="171" w:right="245"/>
              <w:jc w:val="both"/>
            </w:pPr>
            <w:r>
              <w:t>a obchodních požadavků.</w:t>
            </w:r>
          </w:p>
          <w:p w14:paraId="18D4E99A" w14:textId="77777777" w:rsidR="0037311C" w:rsidRDefault="0037311C" w:rsidP="0037311C">
            <w:pPr>
              <w:ind w:left="171" w:right="245"/>
              <w:jc w:val="both"/>
            </w:pPr>
            <w:r>
              <w:t xml:space="preserve">Spravuje zadávací dokumentaci požadavku (vč. </w:t>
            </w:r>
            <w:proofErr w:type="spellStart"/>
            <w:r>
              <w:t>provazeb</w:t>
            </w:r>
            <w:proofErr w:type="spellEnd"/>
            <w:r>
              <w:t xml:space="preserve"> na </w:t>
            </w:r>
            <w:proofErr w:type="spellStart"/>
            <w:r>
              <w:t>Enterprise</w:t>
            </w:r>
            <w:proofErr w:type="spellEnd"/>
            <w:r>
              <w:t xml:space="preserve"> model atd.).</w:t>
            </w:r>
          </w:p>
          <w:p w14:paraId="3B1281DA" w14:textId="77777777" w:rsidR="0037311C" w:rsidRDefault="0037311C" w:rsidP="0037311C">
            <w:pPr>
              <w:ind w:left="171" w:right="245"/>
              <w:jc w:val="both"/>
            </w:pPr>
            <w:r>
              <w:t>Identifikuje jejich návaznost na ostatní oblasti a subjekty. Metodicky řídí realizaci těchto procesů, aby byl zachován jejich soulad s interní i externí legislativou.</w:t>
            </w:r>
          </w:p>
          <w:p w14:paraId="500C57EB" w14:textId="77777777" w:rsidR="0037311C" w:rsidRDefault="0037311C" w:rsidP="0037311C">
            <w:pPr>
              <w:ind w:left="171" w:right="245"/>
              <w:jc w:val="both"/>
            </w:pPr>
            <w:r>
              <w:lastRenderedPageBreak/>
              <w:t>Proaktivně vyhledává možnost zvýšení efektivity procesů.</w:t>
            </w:r>
          </w:p>
          <w:p w14:paraId="0495B668" w14:textId="77777777" w:rsidR="0037311C" w:rsidRDefault="0037311C" w:rsidP="0037311C">
            <w:pPr>
              <w:ind w:left="171" w:right="245"/>
              <w:jc w:val="both"/>
            </w:pPr>
            <w:r>
              <w:t>Připravuje detailní zadání pro navržené procesy a jejich změny.</w:t>
            </w:r>
          </w:p>
          <w:p w14:paraId="68E6F1F6" w14:textId="7E8353B2" w:rsidR="00D3650B" w:rsidRPr="00FC779D" w:rsidRDefault="0037311C" w:rsidP="0037311C">
            <w:pPr>
              <w:ind w:left="171" w:right="245"/>
              <w:jc w:val="both"/>
            </w:pPr>
            <w:r>
              <w:t>Podílí se na přípravě testování, případně na UAT testování projektů a změn.</w:t>
            </w:r>
          </w:p>
        </w:tc>
      </w:tr>
    </w:tbl>
    <w:p w14:paraId="186F5F42" w14:textId="77777777" w:rsidR="00D3650B" w:rsidRDefault="00D3650B" w:rsidP="00837DD7">
      <w:pPr>
        <w:rPr>
          <w:bCs/>
          <w:sz w:val="28"/>
          <w:szCs w:val="28"/>
        </w:rPr>
      </w:pPr>
    </w:p>
    <w:p w14:paraId="68385D13" w14:textId="301C1D21" w:rsidR="00D3650B" w:rsidRDefault="00D3650B" w:rsidP="00D3650B">
      <w:pPr>
        <w:spacing w:after="240"/>
        <w:rPr>
          <w:bCs/>
          <w:sz w:val="28"/>
          <w:szCs w:val="28"/>
        </w:rPr>
      </w:pPr>
      <w:r w:rsidRPr="00837DD7">
        <w:rPr>
          <w:bCs/>
          <w:sz w:val="28"/>
          <w:szCs w:val="28"/>
        </w:rPr>
        <w:t>1.</w:t>
      </w:r>
      <w:r>
        <w:rPr>
          <w:bCs/>
          <w:sz w:val="28"/>
          <w:szCs w:val="28"/>
        </w:rPr>
        <w:t>4</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3650B" w:rsidRPr="00B70972" w14:paraId="506E1F06"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5579B49" w14:textId="77777777" w:rsidR="00D3650B" w:rsidRPr="00B70972" w:rsidRDefault="00D3650B" w:rsidP="003C4D24">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CED2340" w14:textId="6CECAF8F" w:rsidR="00D3650B" w:rsidRPr="00D90D78" w:rsidRDefault="006624EC" w:rsidP="003C4D24">
            <w:proofErr w:type="spellStart"/>
            <w:r w:rsidRPr="006624EC">
              <w:rPr>
                <w:b/>
                <w:szCs w:val="22"/>
              </w:rPr>
              <w:t>Solution</w:t>
            </w:r>
            <w:proofErr w:type="spellEnd"/>
            <w:r w:rsidRPr="006624EC">
              <w:rPr>
                <w:b/>
                <w:szCs w:val="22"/>
              </w:rPr>
              <w:t xml:space="preserve"> architekt senior</w:t>
            </w:r>
          </w:p>
        </w:tc>
      </w:tr>
      <w:tr w:rsidR="00D3650B" w:rsidRPr="00B70972" w14:paraId="07891385"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2BA8FBAD" w14:textId="77777777" w:rsidR="00D3650B" w:rsidRPr="00B70972" w:rsidRDefault="00D3650B" w:rsidP="003C4D24">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0CCBF52A" w14:textId="3BFB6288" w:rsidR="00D3650B" w:rsidRPr="00B70972" w:rsidRDefault="006624EC" w:rsidP="003C4D24">
            <w:pPr>
              <w:rPr>
                <w:rFonts w:eastAsia="Calibri"/>
              </w:rPr>
            </w:pPr>
            <w:r>
              <w:rPr>
                <w:rFonts w:eastAsia="Calibri"/>
              </w:rPr>
              <w:t>14</w:t>
            </w:r>
          </w:p>
        </w:tc>
      </w:tr>
      <w:tr w:rsidR="00D3650B" w:rsidRPr="00B70972" w14:paraId="024BCFCE"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30BE7ED4" w14:textId="77777777" w:rsidR="00D3650B" w:rsidRPr="00B70972" w:rsidRDefault="00D3650B" w:rsidP="003C4D24">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714569F" w14:textId="77777777" w:rsidR="00D3650B" w:rsidRDefault="00D3650B" w:rsidP="003C4D24">
            <w:pPr>
              <w:rPr>
                <w:rFonts w:eastAsia="Calibri"/>
              </w:rPr>
            </w:pPr>
            <w:r>
              <w:rPr>
                <w:rFonts w:eastAsia="Calibri"/>
              </w:rPr>
              <w:t>1</w:t>
            </w:r>
          </w:p>
        </w:tc>
      </w:tr>
      <w:tr w:rsidR="00D3650B" w:rsidRPr="00B70972" w14:paraId="0C3C7D1F" w14:textId="77777777" w:rsidTr="003C4D24">
        <w:trPr>
          <w:trHeight w:val="816"/>
        </w:trPr>
        <w:tc>
          <w:tcPr>
            <w:tcW w:w="4251" w:type="dxa"/>
            <w:tcBorders>
              <w:top w:val="single" w:sz="4" w:space="0" w:color="000000"/>
              <w:left w:val="single" w:sz="4" w:space="0" w:color="000000"/>
              <w:bottom w:val="single" w:sz="4" w:space="0" w:color="000000"/>
              <w:right w:val="single" w:sz="4" w:space="0" w:color="000000"/>
            </w:tcBorders>
          </w:tcPr>
          <w:p w14:paraId="316FD499" w14:textId="77777777" w:rsidR="00D3650B" w:rsidRPr="00FC779D" w:rsidRDefault="00D3650B" w:rsidP="003C4D24">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411B0B0" w14:textId="77777777" w:rsidR="00C47E51" w:rsidRDefault="00C47E51" w:rsidP="00C47E51">
            <w:pPr>
              <w:ind w:left="171" w:right="245"/>
              <w:jc w:val="both"/>
            </w:pPr>
            <w:r>
              <w:t>Řídí sběr požadavků na nový systém, podílí se na návrhu architektury systému.</w:t>
            </w:r>
          </w:p>
          <w:p w14:paraId="55B414B8" w14:textId="77777777" w:rsidR="00C47E51" w:rsidRDefault="00C47E51" w:rsidP="00C47E51">
            <w:pPr>
              <w:ind w:left="171" w:right="245"/>
              <w:jc w:val="both"/>
            </w:pPr>
            <w:r>
              <w:t xml:space="preserve">Navrhuje a odpovídá za implementaci řešení v rozsáhlých podnikových prostředích. </w:t>
            </w:r>
          </w:p>
          <w:p w14:paraId="788BCD4D" w14:textId="77777777" w:rsidR="00C47E51" w:rsidRDefault="00C47E51" w:rsidP="00C47E51">
            <w:pPr>
              <w:ind w:left="171" w:right="245"/>
              <w:jc w:val="both"/>
            </w:pPr>
            <w:r>
              <w:t>Zajišťuje analýzu potřeb a požadavků Zadavatele na řešení ICT.</w:t>
            </w:r>
          </w:p>
          <w:p w14:paraId="265009D8" w14:textId="77777777" w:rsidR="00C47E51" w:rsidRDefault="00C47E51" w:rsidP="00C47E51">
            <w:pPr>
              <w:ind w:left="171" w:right="245"/>
              <w:jc w:val="both"/>
            </w:pPr>
            <w:r>
              <w:t>Odpovídá za návrh komplexního řešení, včetně garance technické kvality řešení napříč technologiemi.</w:t>
            </w:r>
          </w:p>
          <w:p w14:paraId="67967B82" w14:textId="77777777" w:rsidR="00C47E51" w:rsidRDefault="00C47E51" w:rsidP="00C47E51">
            <w:pPr>
              <w:ind w:left="171" w:right="245"/>
              <w:jc w:val="both"/>
            </w:pPr>
            <w:r>
              <w:t xml:space="preserve">Zajišťuje a odpovídá za správu podnikových dat, zajišťuje modelování v </w:t>
            </w:r>
            <w:proofErr w:type="spellStart"/>
            <w:r>
              <w:t>Archimate</w:t>
            </w:r>
            <w:proofErr w:type="spellEnd"/>
            <w:r>
              <w:t xml:space="preserve"> / TOGAF.</w:t>
            </w:r>
          </w:p>
          <w:p w14:paraId="130D147A" w14:textId="77777777" w:rsidR="00C47E51" w:rsidRDefault="00C47E51" w:rsidP="00C47E51">
            <w:pPr>
              <w:ind w:left="171" w:right="245"/>
              <w:jc w:val="both"/>
            </w:pPr>
            <w:r>
              <w:t xml:space="preserve">Navrhuje a realizuje procesy související se službami poskytovanými s využitím cloud </w:t>
            </w:r>
            <w:proofErr w:type="spellStart"/>
            <w:r>
              <w:t>computing</w:t>
            </w:r>
            <w:proofErr w:type="spellEnd"/>
            <w:r>
              <w:t>, spolupracuje při návrhu architektura systémů, strategií a podnikových řešení.</w:t>
            </w:r>
          </w:p>
          <w:p w14:paraId="77D75586" w14:textId="77777777" w:rsidR="00C47E51" w:rsidRDefault="00C47E51" w:rsidP="00C47E51">
            <w:pPr>
              <w:ind w:left="171" w:right="245"/>
              <w:jc w:val="both"/>
            </w:pPr>
            <w:r>
              <w:t>Dohlíží na dodržování standardů během implementace.</w:t>
            </w:r>
          </w:p>
          <w:p w14:paraId="1AF8E148" w14:textId="77777777" w:rsidR="00C47E51" w:rsidRDefault="00C47E51" w:rsidP="00C47E51">
            <w:pPr>
              <w:ind w:left="171" w:right="245"/>
              <w:jc w:val="both"/>
            </w:pPr>
            <w:r>
              <w:t>Řeší architektonickou koncepčnost změn s ohledem na principy architektury.</w:t>
            </w:r>
          </w:p>
          <w:p w14:paraId="58E73456" w14:textId="77777777" w:rsidR="00C47E51" w:rsidRDefault="00C47E51" w:rsidP="00C47E51">
            <w:pPr>
              <w:ind w:left="171" w:right="245"/>
              <w:jc w:val="both"/>
            </w:pPr>
            <w:r>
              <w:t>Sbírá požadavky pro design rozhraní.</w:t>
            </w:r>
          </w:p>
          <w:p w14:paraId="38CFB563" w14:textId="77777777" w:rsidR="00C47E51" w:rsidRDefault="00C47E51" w:rsidP="00C47E51">
            <w:pPr>
              <w:ind w:left="171" w:right="245"/>
              <w:jc w:val="both"/>
            </w:pPr>
            <w:r>
              <w:t>Navrhuje struktury požadovaného rozhraní.</w:t>
            </w:r>
          </w:p>
          <w:p w14:paraId="136E7142" w14:textId="77777777" w:rsidR="00C47E51" w:rsidRDefault="00C47E51" w:rsidP="00C47E51">
            <w:pPr>
              <w:ind w:left="171" w:right="245"/>
              <w:jc w:val="both"/>
            </w:pPr>
            <w:r>
              <w:t>Tvoří návrh implementace (mapování a transformaci mezi zdrojovým a cílovým systémem).</w:t>
            </w:r>
          </w:p>
          <w:p w14:paraId="0EFB9FBC" w14:textId="77777777" w:rsidR="00C47E51" w:rsidRDefault="00C47E51" w:rsidP="00C47E51">
            <w:pPr>
              <w:ind w:left="171" w:right="245"/>
              <w:jc w:val="both"/>
            </w:pPr>
            <w:r>
              <w:t>Navrhuje orchestraci on-line služeb.</w:t>
            </w:r>
          </w:p>
          <w:p w14:paraId="662BAFF5" w14:textId="77777777" w:rsidR="00C47E51" w:rsidRDefault="00C47E51" w:rsidP="00C47E51">
            <w:pPr>
              <w:ind w:left="171" w:right="245"/>
              <w:jc w:val="both"/>
            </w:pPr>
            <w:r>
              <w:t>Vytváří standardizované dokumentace.</w:t>
            </w:r>
          </w:p>
          <w:p w14:paraId="350A40D7" w14:textId="77777777" w:rsidR="00C47E51" w:rsidRDefault="00C47E51" w:rsidP="00C47E51">
            <w:pPr>
              <w:ind w:left="171" w:right="245"/>
              <w:jc w:val="both"/>
            </w:pPr>
            <w:r>
              <w:lastRenderedPageBreak/>
              <w:t xml:space="preserve">Spolupracuje s ostatními týmy a kolegy v oblasti IT </w:t>
            </w:r>
          </w:p>
          <w:p w14:paraId="65665517" w14:textId="77777777" w:rsidR="00C47E51" w:rsidRDefault="00C47E51" w:rsidP="00C47E51">
            <w:pPr>
              <w:ind w:left="171" w:right="245"/>
              <w:jc w:val="both"/>
            </w:pPr>
            <w:r>
              <w:t>a business.</w:t>
            </w:r>
          </w:p>
          <w:p w14:paraId="21DB3D28" w14:textId="77777777" w:rsidR="00C47E51" w:rsidRDefault="00C47E51" w:rsidP="00C47E51">
            <w:pPr>
              <w:ind w:left="171" w:right="245"/>
              <w:jc w:val="both"/>
            </w:pPr>
            <w:r>
              <w:t>Konzultuje návrhy se zadavateli a s ostatními členy řešitelského týmu.</w:t>
            </w:r>
          </w:p>
          <w:p w14:paraId="72C5ED49" w14:textId="77777777" w:rsidR="00C47E51" w:rsidRDefault="00C47E51" w:rsidP="00C47E51">
            <w:pPr>
              <w:ind w:left="171" w:right="245"/>
              <w:jc w:val="both"/>
            </w:pPr>
            <w:r>
              <w:t>Koordinuje meetingy se třetími stranami a kontrolovat výstupy.</w:t>
            </w:r>
          </w:p>
          <w:p w14:paraId="208AE9EA" w14:textId="2E2D0DD8" w:rsidR="00D3650B" w:rsidRPr="00FC779D" w:rsidRDefault="00C47E51" w:rsidP="00C47E51">
            <w:pPr>
              <w:ind w:left="171" w:right="245"/>
              <w:jc w:val="both"/>
            </w:pPr>
            <w:r>
              <w:t>Tvoří odhady pracnosti nových a změnových požadavků.</w:t>
            </w:r>
          </w:p>
        </w:tc>
      </w:tr>
    </w:tbl>
    <w:p w14:paraId="10BC62B7" w14:textId="77777777" w:rsidR="00D3650B" w:rsidRDefault="00D3650B" w:rsidP="00837DD7">
      <w:pPr>
        <w:rPr>
          <w:bCs/>
          <w:sz w:val="28"/>
          <w:szCs w:val="28"/>
        </w:rPr>
      </w:pPr>
    </w:p>
    <w:p w14:paraId="40AEB53E" w14:textId="103CF4BC" w:rsidR="00D3650B" w:rsidRDefault="00D3650B" w:rsidP="00D3650B">
      <w:pPr>
        <w:spacing w:after="240"/>
        <w:rPr>
          <w:bCs/>
          <w:sz w:val="28"/>
          <w:szCs w:val="28"/>
        </w:rPr>
      </w:pPr>
      <w:r w:rsidRPr="00837DD7">
        <w:rPr>
          <w:bCs/>
          <w:sz w:val="28"/>
          <w:szCs w:val="28"/>
        </w:rPr>
        <w:t>1.</w:t>
      </w:r>
      <w:r>
        <w:rPr>
          <w:bCs/>
          <w:sz w:val="28"/>
          <w:szCs w:val="28"/>
        </w:rPr>
        <w:t>5</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3650B" w:rsidRPr="00B70972" w14:paraId="02D57DF8"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96BDA5A" w14:textId="77777777" w:rsidR="00D3650B" w:rsidRPr="00B70972" w:rsidRDefault="00D3650B" w:rsidP="003C4D24">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9A46579" w14:textId="5BD500FD" w:rsidR="00D3650B" w:rsidRPr="00D90D78" w:rsidRDefault="00760EAD" w:rsidP="003C4D24">
            <w:r w:rsidRPr="00760EAD">
              <w:rPr>
                <w:b/>
                <w:szCs w:val="22"/>
              </w:rPr>
              <w:t>Tester senior</w:t>
            </w:r>
          </w:p>
        </w:tc>
      </w:tr>
      <w:tr w:rsidR="00D3650B" w:rsidRPr="00B70972" w14:paraId="422D43DC"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4E509C" w14:textId="77777777" w:rsidR="00D3650B" w:rsidRPr="00B70972" w:rsidRDefault="00D3650B" w:rsidP="003C4D24">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7E774F61" w14:textId="6242B02A" w:rsidR="00D3650B" w:rsidRPr="00B70972" w:rsidRDefault="00D3650B" w:rsidP="003C4D24">
            <w:pPr>
              <w:rPr>
                <w:rFonts w:eastAsia="Calibri"/>
              </w:rPr>
            </w:pPr>
            <w:r>
              <w:rPr>
                <w:rFonts w:eastAsia="Calibri"/>
              </w:rPr>
              <w:t>2</w:t>
            </w:r>
          </w:p>
        </w:tc>
      </w:tr>
      <w:tr w:rsidR="00D3650B" w:rsidRPr="00B70972" w14:paraId="387A89AA" w14:textId="77777777" w:rsidTr="003C4D24">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D912011" w14:textId="77777777" w:rsidR="00D3650B" w:rsidRPr="00B70972" w:rsidRDefault="00D3650B" w:rsidP="003C4D24">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3882184" w14:textId="77777777" w:rsidR="00D3650B" w:rsidRDefault="00D3650B" w:rsidP="003C4D24">
            <w:pPr>
              <w:rPr>
                <w:rFonts w:eastAsia="Calibri"/>
              </w:rPr>
            </w:pPr>
            <w:r>
              <w:rPr>
                <w:rFonts w:eastAsia="Calibri"/>
              </w:rPr>
              <w:t>1</w:t>
            </w:r>
          </w:p>
        </w:tc>
      </w:tr>
      <w:tr w:rsidR="00D3650B" w:rsidRPr="00B70972" w14:paraId="59509E08" w14:textId="77777777" w:rsidTr="003C4D24">
        <w:trPr>
          <w:trHeight w:val="816"/>
        </w:trPr>
        <w:tc>
          <w:tcPr>
            <w:tcW w:w="4251" w:type="dxa"/>
            <w:tcBorders>
              <w:top w:val="single" w:sz="4" w:space="0" w:color="000000"/>
              <w:left w:val="single" w:sz="4" w:space="0" w:color="000000"/>
              <w:bottom w:val="single" w:sz="4" w:space="0" w:color="000000"/>
              <w:right w:val="single" w:sz="4" w:space="0" w:color="000000"/>
            </w:tcBorders>
          </w:tcPr>
          <w:p w14:paraId="500007E3" w14:textId="77777777" w:rsidR="00D3650B" w:rsidRPr="00FC779D" w:rsidRDefault="00D3650B" w:rsidP="003C4D24">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4E41409" w14:textId="77777777" w:rsidR="004A7BEA" w:rsidRDefault="004A7BEA" w:rsidP="004A7BEA">
            <w:pPr>
              <w:ind w:left="171" w:right="245"/>
              <w:jc w:val="both"/>
            </w:pPr>
            <w:r>
              <w:t xml:space="preserve">Připravuje nebo se podílí na přípravě testů (Test </w:t>
            </w:r>
            <w:proofErr w:type="spellStart"/>
            <w:r>
              <w:t>Cases</w:t>
            </w:r>
            <w:proofErr w:type="spellEnd"/>
            <w:r>
              <w:t xml:space="preserve">, Test </w:t>
            </w:r>
            <w:proofErr w:type="spellStart"/>
            <w:r>
              <w:t>Scripts</w:t>
            </w:r>
            <w:proofErr w:type="spellEnd"/>
            <w:r>
              <w:t>) a testovacích dat ve spolupráci s analytickým nebo implementačním týmem.</w:t>
            </w:r>
          </w:p>
          <w:p w14:paraId="7CE18425" w14:textId="77777777" w:rsidR="004A7BEA" w:rsidRDefault="004A7BEA" w:rsidP="004A7BEA">
            <w:pPr>
              <w:ind w:left="171" w:right="245"/>
              <w:jc w:val="both"/>
            </w:pPr>
            <w:r>
              <w:t>Zodpovídá za stanovení strategie přípravy a struktury testovacích scénářů.</w:t>
            </w:r>
          </w:p>
          <w:p w14:paraId="72976857" w14:textId="77777777" w:rsidR="004A7BEA" w:rsidRDefault="004A7BEA" w:rsidP="004A7BEA">
            <w:pPr>
              <w:ind w:left="171" w:right="245"/>
              <w:jc w:val="both"/>
            </w:pPr>
            <w:r>
              <w:t>Pracuje v projektovém týmu na externím či interním projektu jako specialista zodpovědný za testování dodávaného řešení.</w:t>
            </w:r>
          </w:p>
          <w:p w14:paraId="358AB6D6" w14:textId="77777777" w:rsidR="004A7BEA" w:rsidRDefault="004A7BEA" w:rsidP="004A7BEA">
            <w:pPr>
              <w:ind w:left="171" w:right="245"/>
              <w:jc w:val="both"/>
            </w:pPr>
            <w:r>
              <w:t xml:space="preserve">Provádí ověření funkčnosti dodávaného řešení dle zadání </w:t>
            </w:r>
          </w:p>
          <w:p w14:paraId="2594F281" w14:textId="77777777" w:rsidR="004A7BEA" w:rsidRDefault="004A7BEA" w:rsidP="004A7BEA">
            <w:pPr>
              <w:ind w:left="171" w:right="245"/>
              <w:jc w:val="both"/>
            </w:pPr>
            <w:r>
              <w:t>a reportuje případné chyby a nedostatky.</w:t>
            </w:r>
          </w:p>
          <w:p w14:paraId="5E2812A2" w14:textId="77777777" w:rsidR="004A7BEA" w:rsidRDefault="004A7BEA" w:rsidP="004A7BEA">
            <w:pPr>
              <w:ind w:left="171" w:right="245"/>
              <w:jc w:val="both"/>
            </w:pPr>
            <w:r>
              <w:t>Podílí se na přípravě a realizaci automatizovaných a/nebo performance testů. Na základě průběhů nebo výstupů navrhuje optimalizaci uživatelského rozhraní.</w:t>
            </w:r>
          </w:p>
          <w:p w14:paraId="425FAD8A" w14:textId="77777777" w:rsidR="004A7BEA" w:rsidRDefault="004A7BEA" w:rsidP="004A7BEA">
            <w:pPr>
              <w:ind w:left="171" w:right="245"/>
              <w:jc w:val="both"/>
            </w:pPr>
            <w:r>
              <w:t>Zodpovídá jako člen projektového týmu v pozici test manažera za stanovení strategie a plánu testování a za pravidelný reporting PM o stavu testování a nalezených/opravených vadách.</w:t>
            </w:r>
          </w:p>
          <w:p w14:paraId="6B91550E" w14:textId="77777777" w:rsidR="004A7BEA" w:rsidRDefault="004A7BEA" w:rsidP="004A7BEA">
            <w:pPr>
              <w:ind w:left="171" w:right="245"/>
              <w:jc w:val="both"/>
            </w:pPr>
            <w:r>
              <w:t xml:space="preserve">Koordinuje činnosti týmu testerů projektu (interních </w:t>
            </w:r>
          </w:p>
          <w:p w14:paraId="4178F6B1" w14:textId="77777777" w:rsidR="004A7BEA" w:rsidRDefault="004A7BEA" w:rsidP="004A7BEA">
            <w:pPr>
              <w:ind w:left="171" w:right="245"/>
              <w:jc w:val="both"/>
            </w:pPr>
            <w:r>
              <w:t>i externích).</w:t>
            </w:r>
          </w:p>
          <w:p w14:paraId="589CC0D6" w14:textId="77777777" w:rsidR="004A7BEA" w:rsidRDefault="004A7BEA" w:rsidP="004A7BEA">
            <w:pPr>
              <w:ind w:left="171" w:right="245"/>
              <w:jc w:val="both"/>
            </w:pPr>
            <w:r>
              <w:lastRenderedPageBreak/>
              <w:t xml:space="preserve">Kontroluje kvalitu dodávek poddodavatelů Zadavatele </w:t>
            </w:r>
          </w:p>
          <w:p w14:paraId="109EB819" w14:textId="77777777" w:rsidR="004A7BEA" w:rsidRDefault="004A7BEA" w:rsidP="004A7BEA">
            <w:pPr>
              <w:ind w:left="171" w:right="245"/>
              <w:jc w:val="both"/>
            </w:pPr>
            <w:r>
              <w:t>a komunikuje s nimi v návaznosti na výstupy/závěry testování oblasti technických řešení.</w:t>
            </w:r>
          </w:p>
          <w:p w14:paraId="34094F34" w14:textId="77777777" w:rsidR="004A7BEA" w:rsidRDefault="004A7BEA" w:rsidP="004A7BEA">
            <w:pPr>
              <w:ind w:left="171" w:right="245"/>
              <w:jc w:val="both"/>
            </w:pPr>
            <w:r>
              <w:t xml:space="preserve">Spolupracuje se Zadavatelem v technických oblastech testování, kooperuje s vývojovým týmem při vývoji SW řešení </w:t>
            </w:r>
          </w:p>
          <w:p w14:paraId="6430599A" w14:textId="77777777" w:rsidR="004A7BEA" w:rsidRDefault="004A7BEA" w:rsidP="004A7BEA">
            <w:pPr>
              <w:ind w:left="171" w:right="245"/>
              <w:jc w:val="both"/>
            </w:pPr>
            <w:r>
              <w:t>a spolupracuje při analýze zjištěných vad.</w:t>
            </w:r>
          </w:p>
          <w:p w14:paraId="2DEA4F60" w14:textId="77777777" w:rsidR="004A7BEA" w:rsidRDefault="004A7BEA" w:rsidP="004A7BEA">
            <w:pPr>
              <w:ind w:left="171" w:right="245"/>
              <w:jc w:val="both"/>
            </w:pPr>
            <w:r>
              <w:t>Spolupracuje na vyhodnocování obchodních příležitostí (poptávek) a přípravách částí nabídek zejména v oblasti testování.</w:t>
            </w:r>
          </w:p>
          <w:p w14:paraId="34C3DF0C" w14:textId="10F3D4F8" w:rsidR="00D3650B" w:rsidRPr="00FC779D" w:rsidRDefault="004A7BEA" w:rsidP="004A7BEA">
            <w:pPr>
              <w:ind w:left="171" w:right="245"/>
              <w:jc w:val="both"/>
            </w:pPr>
            <w:r>
              <w:t>Podílí se na školení, kontrole a odborném dohledu činností junior testerů.</w:t>
            </w:r>
          </w:p>
        </w:tc>
      </w:tr>
    </w:tbl>
    <w:p w14:paraId="2651E836" w14:textId="77777777" w:rsidR="00D3650B" w:rsidRPr="00837DD7" w:rsidRDefault="00D3650B"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456A7CDF" w:rsidR="00D90D78" w:rsidRPr="00D90D78" w:rsidRDefault="00777F5B" w:rsidP="00D90D78">
            <w:pPr>
              <w:spacing w:before="120"/>
              <w:jc w:val="both"/>
              <w:rPr>
                <w:color w:val="000000"/>
                <w:lang w:eastAsia="cs-CZ"/>
              </w:rPr>
            </w:pPr>
            <w:r w:rsidRPr="00777F5B">
              <w:rPr>
                <w:b/>
                <w:szCs w:val="22"/>
              </w:rPr>
              <w:t xml:space="preserve">Kotlin Vývojář </w:t>
            </w:r>
            <w:proofErr w:type="spellStart"/>
            <w:r w:rsidRPr="00777F5B">
              <w:rPr>
                <w:b/>
                <w:szCs w:val="22"/>
              </w:rPr>
              <w:t>Backend</w:t>
            </w:r>
            <w:proofErr w:type="spellEnd"/>
            <w:r w:rsidRPr="00777F5B">
              <w:rPr>
                <w:b/>
                <w:szCs w:val="22"/>
              </w:rPr>
              <w:t xml:space="preserve"> senior</w:t>
            </w:r>
          </w:p>
        </w:tc>
      </w:tr>
      <w:tr w:rsidR="00D546CE" w:rsidRPr="00D546CE" w14:paraId="47021B53" w14:textId="77777777" w:rsidTr="007E63FD">
        <w:tc>
          <w:tcPr>
            <w:tcW w:w="9498" w:type="dxa"/>
            <w:vAlign w:val="center"/>
          </w:tcPr>
          <w:p w14:paraId="7BD92ED7" w14:textId="77777777" w:rsidR="00654676" w:rsidRDefault="00654676" w:rsidP="00654676">
            <w:pPr>
              <w:spacing w:before="60" w:after="60" w:line="240" w:lineRule="auto"/>
            </w:pPr>
            <w:r>
              <w:t xml:space="preserve">Vývoj a údržba </w:t>
            </w:r>
            <w:proofErr w:type="spellStart"/>
            <w:r>
              <w:t>backendových</w:t>
            </w:r>
            <w:proofErr w:type="spellEnd"/>
            <w:r>
              <w:t xml:space="preserve"> služeb</w:t>
            </w:r>
          </w:p>
          <w:p w14:paraId="53A6F497" w14:textId="387D75E2" w:rsidR="00E174AC" w:rsidRPr="00FC535F" w:rsidRDefault="00654676" w:rsidP="00654676">
            <w:pPr>
              <w:spacing w:before="60" w:after="60" w:line="240" w:lineRule="auto"/>
            </w:pPr>
            <w:r>
              <w:t xml:space="preserve">Navrhuje, vyvíjí a spravuje robustní a škálovatelné </w:t>
            </w:r>
            <w:proofErr w:type="spellStart"/>
            <w:r>
              <w:t>backendové</w:t>
            </w:r>
            <w:proofErr w:type="spellEnd"/>
            <w:r>
              <w:t xml:space="preserve"> aplikace v jazyce Kotlin, často s využitím frameworků jako </w:t>
            </w:r>
            <w:proofErr w:type="spellStart"/>
            <w:r>
              <w:t>Ktor</w:t>
            </w:r>
            <w:proofErr w:type="spellEnd"/>
            <w:r>
              <w:t xml:space="preserve"> nebo </w:t>
            </w:r>
            <w:proofErr w:type="spellStart"/>
            <w:r>
              <w:t>Spring</w:t>
            </w:r>
            <w:proofErr w:type="spellEnd"/>
            <w:r>
              <w:t xml:space="preserve"> </w:t>
            </w:r>
            <w:proofErr w:type="spellStart"/>
            <w:r>
              <w:t>Boot</w:t>
            </w:r>
            <w:proofErr w:type="spellEnd"/>
            <w:r>
              <w:t>.</w:t>
            </w:r>
          </w:p>
        </w:tc>
      </w:tr>
      <w:tr w:rsidR="00D546CE" w:rsidRPr="00D546CE" w14:paraId="374AF822" w14:textId="77777777" w:rsidTr="007E63FD">
        <w:tc>
          <w:tcPr>
            <w:tcW w:w="9498" w:type="dxa"/>
            <w:vAlign w:val="center"/>
          </w:tcPr>
          <w:p w14:paraId="1BC36D1F" w14:textId="77777777" w:rsidR="00654676" w:rsidRDefault="00654676" w:rsidP="00654676">
            <w:pPr>
              <w:spacing w:before="60" w:after="60" w:line="240" w:lineRule="auto"/>
            </w:pPr>
            <w:r>
              <w:t>Návrh architektury a API</w:t>
            </w:r>
          </w:p>
          <w:p w14:paraId="5230DAE9" w14:textId="7899A1EA" w:rsidR="00E174AC" w:rsidRPr="00D74125" w:rsidRDefault="00654676" w:rsidP="00FC535F">
            <w:pPr>
              <w:spacing w:before="60" w:after="60" w:line="240" w:lineRule="auto"/>
              <w:rPr>
                <w:highlight w:val="yellow"/>
              </w:rPr>
            </w:pPr>
            <w:r>
              <w:t xml:space="preserve">Spolupracuje na návrhu API, definuje datové modely a zajišťuje efektivní komunikaci mezi </w:t>
            </w:r>
            <w:proofErr w:type="spellStart"/>
            <w:r>
              <w:t>frontendem</w:t>
            </w:r>
            <w:proofErr w:type="spellEnd"/>
            <w:r>
              <w:t xml:space="preserve">, mobilními aplikacemi a </w:t>
            </w:r>
            <w:proofErr w:type="spellStart"/>
            <w:r>
              <w:t>backendem</w:t>
            </w:r>
            <w:proofErr w:type="spellEnd"/>
            <w:r>
              <w:t>.</w:t>
            </w:r>
          </w:p>
        </w:tc>
      </w:tr>
      <w:tr w:rsidR="00D546CE" w:rsidRPr="00D546CE" w14:paraId="61E64D9A" w14:textId="77777777" w:rsidTr="007E63FD">
        <w:tc>
          <w:tcPr>
            <w:tcW w:w="9498" w:type="dxa"/>
            <w:vAlign w:val="center"/>
          </w:tcPr>
          <w:p w14:paraId="37BFF6B6" w14:textId="77777777" w:rsidR="00654676" w:rsidRDefault="00654676" w:rsidP="00654676">
            <w:pPr>
              <w:spacing w:before="60" w:after="60" w:line="240" w:lineRule="auto"/>
            </w:pPr>
            <w:r>
              <w:t>Integrace s databázemi a externími systémy</w:t>
            </w:r>
          </w:p>
          <w:p w14:paraId="71804BBC" w14:textId="13345F26" w:rsidR="00D90D78" w:rsidRPr="00FC535F" w:rsidRDefault="00654676" w:rsidP="00D90D78">
            <w:pPr>
              <w:spacing w:before="60" w:after="60" w:line="240" w:lineRule="auto"/>
            </w:pPr>
            <w:r>
              <w:t xml:space="preserve">Pracuje s relačními i nerelačními databázemi, a integruje systémy pomocí </w:t>
            </w:r>
            <w:proofErr w:type="spellStart"/>
            <w:r>
              <w:t>messagingu</w:t>
            </w:r>
            <w:proofErr w:type="spellEnd"/>
            <w:r>
              <w:t xml:space="preserve"> (</w:t>
            </w:r>
            <w:r w:rsidR="00FC535F">
              <w:t>přes ESB LČR</w:t>
            </w:r>
            <w:r>
              <w:t>) nebo externích API.</w:t>
            </w:r>
          </w:p>
        </w:tc>
      </w:tr>
      <w:tr w:rsidR="00D546CE" w:rsidRPr="00D546CE" w14:paraId="53E79EAE" w14:textId="77777777" w:rsidTr="007E63FD">
        <w:tc>
          <w:tcPr>
            <w:tcW w:w="9498" w:type="dxa"/>
            <w:vAlign w:val="center"/>
          </w:tcPr>
          <w:p w14:paraId="4CA8FBFB" w14:textId="77777777" w:rsidR="00FC535F" w:rsidRDefault="00FC535F" w:rsidP="00FC535F">
            <w:pPr>
              <w:spacing w:before="60" w:after="60" w:line="240" w:lineRule="auto"/>
            </w:pPr>
            <w:r>
              <w:t>Zajištění výkonu, bezpečnosti a škálovatelnosti</w:t>
            </w:r>
          </w:p>
          <w:p w14:paraId="647ABE69" w14:textId="72429CD5" w:rsidR="00255845" w:rsidRPr="007A68FD" w:rsidRDefault="00FC535F" w:rsidP="00D90D78">
            <w:pPr>
              <w:spacing w:before="60" w:after="60" w:line="240" w:lineRule="auto"/>
            </w:pPr>
            <w:r>
              <w:t>Optimalizuje výkon aplikací, implementuje bezpečnostní opatření (např. autentizace, autorizace, šifrování) a navrhuje řešení, která zvládnou vysokou zátěž.</w:t>
            </w:r>
          </w:p>
        </w:tc>
      </w:tr>
      <w:tr w:rsidR="00D546CE" w:rsidRPr="00D546CE" w14:paraId="1E02E5F9" w14:textId="77777777" w:rsidTr="007E63FD">
        <w:tc>
          <w:tcPr>
            <w:tcW w:w="9498" w:type="dxa"/>
            <w:vAlign w:val="center"/>
          </w:tcPr>
          <w:p w14:paraId="39FC143C" w14:textId="77777777" w:rsidR="00FC535F" w:rsidRDefault="00FC535F" w:rsidP="00FC535F">
            <w:pPr>
              <w:spacing w:before="60" w:after="60" w:line="240" w:lineRule="auto"/>
            </w:pPr>
            <w:r>
              <w:t>Testování a CI/CD</w:t>
            </w:r>
          </w:p>
          <w:p w14:paraId="3A385432" w14:textId="3D914F2E" w:rsidR="00D90D78" w:rsidRPr="00FC535F" w:rsidRDefault="00FC535F" w:rsidP="00D90D78">
            <w:pPr>
              <w:spacing w:before="60" w:after="60" w:line="240" w:lineRule="auto"/>
            </w:pPr>
            <w:r>
              <w:t xml:space="preserve">Píše jednotkové a integrační testy (např. pomocí </w:t>
            </w:r>
            <w:proofErr w:type="spellStart"/>
            <w:r>
              <w:t>JUnit</w:t>
            </w:r>
            <w:proofErr w:type="spellEnd"/>
            <w:r>
              <w:t xml:space="preserve">, </w:t>
            </w:r>
            <w:proofErr w:type="spellStart"/>
            <w:r>
              <w:t>MockK</w:t>
            </w:r>
            <w:proofErr w:type="spellEnd"/>
            <w:r>
              <w:t xml:space="preserve">), a spolupracuje na nastavení CI/CD </w:t>
            </w:r>
            <w:proofErr w:type="spellStart"/>
            <w:r>
              <w:t>pipeline</w:t>
            </w:r>
            <w:proofErr w:type="spellEnd"/>
            <w:r>
              <w:t>.</w:t>
            </w:r>
          </w:p>
        </w:tc>
      </w:tr>
      <w:tr w:rsidR="00FC535F" w:rsidRPr="00D546CE" w14:paraId="37920A15" w14:textId="77777777" w:rsidTr="007E63FD">
        <w:tc>
          <w:tcPr>
            <w:tcW w:w="9498" w:type="dxa"/>
            <w:vAlign w:val="center"/>
          </w:tcPr>
          <w:p w14:paraId="4020228A" w14:textId="77777777" w:rsidR="00FC535F" w:rsidRDefault="00FC535F" w:rsidP="00FC535F">
            <w:pPr>
              <w:spacing w:before="60" w:after="60" w:line="240" w:lineRule="auto"/>
            </w:pPr>
            <w:r>
              <w:t>Mentoring a technické vedení</w:t>
            </w:r>
          </w:p>
          <w:p w14:paraId="6F47FBC1" w14:textId="2BD9D95B" w:rsidR="00FC535F" w:rsidRDefault="00FC535F" w:rsidP="00FC535F">
            <w:pPr>
              <w:spacing w:before="60" w:after="60" w:line="240" w:lineRule="auto"/>
            </w:pPr>
            <w:r>
              <w:t>Podporuje juniory, přispívá k architektonickým rozhodnutím, zavádí nové technologie a zlepšuje vývojové procesy v týmu.</w:t>
            </w:r>
          </w:p>
        </w:tc>
      </w:tr>
    </w:tbl>
    <w:p w14:paraId="4A3E8D52" w14:textId="77777777" w:rsidR="00D74125" w:rsidRDefault="00D74125" w:rsidP="00D74125">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2.2</w:t>
      </w:r>
    </w:p>
    <w:tbl>
      <w:tblPr>
        <w:tblStyle w:val="Mkatabulky"/>
        <w:tblW w:w="0" w:type="auto"/>
        <w:tblInd w:w="-5" w:type="dxa"/>
        <w:tblLook w:val="04A0" w:firstRow="1" w:lastRow="0" w:firstColumn="1" w:lastColumn="0" w:noHBand="0" w:noVBand="1"/>
      </w:tblPr>
      <w:tblGrid>
        <w:gridCol w:w="9498"/>
      </w:tblGrid>
      <w:tr w:rsidR="00D74125" w:rsidRPr="00D90D78" w14:paraId="59836B9C" w14:textId="77777777" w:rsidTr="003C4D24">
        <w:tc>
          <w:tcPr>
            <w:tcW w:w="9498" w:type="dxa"/>
            <w:shd w:val="clear" w:color="auto" w:fill="EEECE1" w:themeFill="background2"/>
            <w:vAlign w:val="center"/>
          </w:tcPr>
          <w:p w14:paraId="5CC054D6" w14:textId="77777777" w:rsidR="00D74125" w:rsidRPr="00D90D78" w:rsidRDefault="00D74125" w:rsidP="003C4D24">
            <w:pPr>
              <w:spacing w:before="120"/>
              <w:jc w:val="both"/>
              <w:rPr>
                <w:color w:val="000000"/>
                <w:lang w:eastAsia="cs-CZ"/>
              </w:rPr>
            </w:pPr>
            <w:r w:rsidRPr="00824EC0">
              <w:rPr>
                <w:b/>
                <w:szCs w:val="22"/>
              </w:rPr>
              <w:lastRenderedPageBreak/>
              <w:t xml:space="preserve">Kotlin Vývojář </w:t>
            </w:r>
            <w:proofErr w:type="spellStart"/>
            <w:r w:rsidRPr="00824EC0">
              <w:rPr>
                <w:b/>
                <w:szCs w:val="22"/>
              </w:rPr>
              <w:t>Frontend</w:t>
            </w:r>
            <w:proofErr w:type="spellEnd"/>
            <w:r w:rsidRPr="00824EC0">
              <w:rPr>
                <w:b/>
                <w:szCs w:val="22"/>
              </w:rPr>
              <w:t xml:space="preserve"> senior</w:t>
            </w:r>
          </w:p>
        </w:tc>
      </w:tr>
      <w:tr w:rsidR="007A68FD" w:rsidRPr="00D90D78" w14:paraId="7BFF3DA7" w14:textId="77777777" w:rsidTr="003C4D24">
        <w:tc>
          <w:tcPr>
            <w:tcW w:w="9498" w:type="dxa"/>
            <w:vAlign w:val="center"/>
          </w:tcPr>
          <w:p w14:paraId="3F0A9C33" w14:textId="77777777" w:rsidR="007A68FD" w:rsidRDefault="007A68FD" w:rsidP="007A68FD">
            <w:pPr>
              <w:spacing w:before="60" w:after="60" w:line="240" w:lineRule="auto"/>
            </w:pPr>
            <w:r>
              <w:t>Vývoj uživatelského rozhraní</w:t>
            </w:r>
          </w:p>
          <w:p w14:paraId="21C41FA8" w14:textId="6A391D0F" w:rsidR="007A68FD" w:rsidRPr="007A68FD" w:rsidRDefault="007A68FD" w:rsidP="007A68FD">
            <w:pPr>
              <w:spacing w:before="60" w:after="60" w:line="240" w:lineRule="auto"/>
            </w:pPr>
            <w:r>
              <w:t xml:space="preserve">Navrhuje a implementuje moderní, responzivní a uživatelsky přívětivé UI pomocí Kotlin technologií jako </w:t>
            </w:r>
            <w:proofErr w:type="spellStart"/>
            <w:r>
              <w:t>Jetpack</w:t>
            </w:r>
            <w:proofErr w:type="spellEnd"/>
            <w:r>
              <w:t xml:space="preserve"> </w:t>
            </w:r>
            <w:proofErr w:type="spellStart"/>
            <w:r>
              <w:t>Compose</w:t>
            </w:r>
            <w:proofErr w:type="spellEnd"/>
            <w:r>
              <w:t xml:space="preserve"> </w:t>
            </w:r>
            <w:proofErr w:type="spellStart"/>
            <w:r>
              <w:t>Multiplatform</w:t>
            </w:r>
            <w:proofErr w:type="spellEnd"/>
            <w:r>
              <w:t xml:space="preserve">, Kotlin/JS nebo integrace s </w:t>
            </w:r>
            <w:proofErr w:type="spellStart"/>
            <w:r>
              <w:t>Reactem</w:t>
            </w:r>
            <w:proofErr w:type="spellEnd"/>
            <w:r>
              <w:t>.</w:t>
            </w:r>
          </w:p>
        </w:tc>
      </w:tr>
      <w:tr w:rsidR="007A68FD" w:rsidRPr="00D90D78" w14:paraId="6C5AC3DC" w14:textId="77777777" w:rsidTr="003C4D24">
        <w:tc>
          <w:tcPr>
            <w:tcW w:w="9498" w:type="dxa"/>
            <w:vAlign w:val="center"/>
          </w:tcPr>
          <w:p w14:paraId="2E44C389" w14:textId="77777777" w:rsidR="007A68FD" w:rsidRDefault="007A68FD" w:rsidP="007A68FD">
            <w:pPr>
              <w:spacing w:before="60" w:after="60" w:line="240" w:lineRule="auto"/>
            </w:pPr>
            <w:r>
              <w:t>Spolupráce na návrhu UX/UI</w:t>
            </w:r>
          </w:p>
          <w:p w14:paraId="09ED36C4" w14:textId="108E6197" w:rsidR="007A68FD" w:rsidRPr="007A68FD" w:rsidRDefault="007A68FD" w:rsidP="007A68FD">
            <w:pPr>
              <w:spacing w:before="60" w:after="60" w:line="240" w:lineRule="auto"/>
            </w:pPr>
            <w:r>
              <w:t>Úzce spolupracuje s designéry a produktovými manažery na překladu návrhů do funkčního rozhraní, přičemž dbá na použitelnost, přístupnost a konzistenci.</w:t>
            </w:r>
          </w:p>
        </w:tc>
      </w:tr>
      <w:tr w:rsidR="007A68FD" w:rsidRPr="00D90D78" w14:paraId="5BB59FA6" w14:textId="77777777" w:rsidTr="003C4D24">
        <w:tc>
          <w:tcPr>
            <w:tcW w:w="9498" w:type="dxa"/>
            <w:vAlign w:val="center"/>
          </w:tcPr>
          <w:p w14:paraId="2EA169CD" w14:textId="77777777" w:rsidR="007A68FD" w:rsidRDefault="007A68FD" w:rsidP="007A68FD">
            <w:pPr>
              <w:spacing w:before="60" w:after="60" w:line="240" w:lineRule="auto"/>
            </w:pPr>
            <w:r>
              <w:t>Stavová správa a architektura aplikace</w:t>
            </w:r>
          </w:p>
          <w:p w14:paraId="7118B3C6" w14:textId="7E9D6371" w:rsidR="007A68FD" w:rsidRPr="00D74125" w:rsidRDefault="007A68FD" w:rsidP="007A68FD">
            <w:pPr>
              <w:spacing w:before="60" w:after="60" w:line="240" w:lineRule="auto"/>
              <w:rPr>
                <w:highlight w:val="yellow"/>
              </w:rPr>
            </w:pPr>
            <w:r>
              <w:t xml:space="preserve">Implementuje efektivní správu stavu navrhuje modulární a udržitelnou architekturu </w:t>
            </w:r>
            <w:proofErr w:type="spellStart"/>
            <w:r>
              <w:t>frontendové</w:t>
            </w:r>
            <w:proofErr w:type="spellEnd"/>
            <w:r>
              <w:t xml:space="preserve"> části aplikace.</w:t>
            </w:r>
          </w:p>
        </w:tc>
      </w:tr>
      <w:tr w:rsidR="007A68FD" w:rsidRPr="00D90D78" w14:paraId="4D9BA0DE" w14:textId="77777777" w:rsidTr="003C4D24">
        <w:tc>
          <w:tcPr>
            <w:tcW w:w="9498" w:type="dxa"/>
            <w:vAlign w:val="center"/>
          </w:tcPr>
          <w:p w14:paraId="37BAA050" w14:textId="77777777" w:rsidR="007A68FD" w:rsidRDefault="007A68FD" w:rsidP="007A68FD">
            <w:pPr>
              <w:spacing w:before="60" w:after="60" w:line="240" w:lineRule="auto"/>
            </w:pPr>
            <w:r>
              <w:t xml:space="preserve">Integrace s </w:t>
            </w:r>
            <w:proofErr w:type="spellStart"/>
            <w:r>
              <w:t>backendem</w:t>
            </w:r>
            <w:proofErr w:type="spellEnd"/>
            <w:r>
              <w:t xml:space="preserve"> a API</w:t>
            </w:r>
          </w:p>
          <w:p w14:paraId="61BA92B9" w14:textId="0B61BBF3" w:rsidR="007A68FD" w:rsidRPr="007A68FD" w:rsidRDefault="007A68FD" w:rsidP="007A68FD">
            <w:pPr>
              <w:spacing w:before="60" w:after="60" w:line="240" w:lineRule="auto"/>
            </w:pPr>
            <w:r>
              <w:t>Zajišťuje komunikaci s REST/</w:t>
            </w:r>
            <w:proofErr w:type="spellStart"/>
            <w:r>
              <w:t>GraphQL</w:t>
            </w:r>
            <w:proofErr w:type="spellEnd"/>
            <w:r>
              <w:t xml:space="preserve"> API, zpracovává odpovědi, chyby a zabezpečený přístup k datům (např. pomocí OAuth2, JWT).</w:t>
            </w:r>
          </w:p>
        </w:tc>
      </w:tr>
      <w:tr w:rsidR="007A68FD" w:rsidRPr="00D90D78" w14:paraId="07EFCFB9" w14:textId="77777777" w:rsidTr="003C4D24">
        <w:tc>
          <w:tcPr>
            <w:tcW w:w="9498" w:type="dxa"/>
            <w:vAlign w:val="center"/>
          </w:tcPr>
          <w:p w14:paraId="3BFB7054" w14:textId="77777777" w:rsidR="007A68FD" w:rsidRDefault="007A68FD" w:rsidP="007A68FD">
            <w:pPr>
              <w:spacing w:before="60" w:after="60" w:line="240" w:lineRule="auto"/>
            </w:pPr>
            <w:r>
              <w:t>Testování a optimalizace výkonu</w:t>
            </w:r>
          </w:p>
          <w:p w14:paraId="6677406F" w14:textId="058E83AA" w:rsidR="007A68FD" w:rsidRPr="007A68FD" w:rsidRDefault="007A68FD" w:rsidP="007A68FD">
            <w:pPr>
              <w:spacing w:before="60" w:after="60" w:line="240" w:lineRule="auto"/>
            </w:pPr>
            <w:r>
              <w:t>Píše jednotkové a UI testy (např. pomocí Kotlin Test, Jest pro Kotlin/JS), optimalizuje výkon aplikace a řeší problémy s kompatibilitou napříč platformami.</w:t>
            </w:r>
          </w:p>
        </w:tc>
      </w:tr>
      <w:tr w:rsidR="007A68FD" w:rsidRPr="00D90D78" w14:paraId="762362B2" w14:textId="77777777" w:rsidTr="003C4D24">
        <w:tc>
          <w:tcPr>
            <w:tcW w:w="9498" w:type="dxa"/>
            <w:vAlign w:val="center"/>
          </w:tcPr>
          <w:p w14:paraId="2C1CBF70" w14:textId="77777777" w:rsidR="007A68FD" w:rsidRDefault="007A68FD" w:rsidP="007A68FD">
            <w:pPr>
              <w:spacing w:before="60" w:after="60" w:line="240" w:lineRule="auto"/>
            </w:pPr>
            <w:r>
              <w:t>Mentoring a technologické vedení</w:t>
            </w:r>
          </w:p>
          <w:p w14:paraId="72245024" w14:textId="65E8F03F" w:rsidR="007A68FD" w:rsidRDefault="007A68FD" w:rsidP="007A68FD">
            <w:pPr>
              <w:spacing w:before="60" w:after="60" w:line="240" w:lineRule="auto"/>
            </w:pPr>
            <w:r>
              <w:t xml:space="preserve">Vede technické diskuse, zavádí nové nástroje a přístupy, mentoruje juniory a přispívá k rozvoji </w:t>
            </w:r>
            <w:proofErr w:type="spellStart"/>
            <w:r>
              <w:t>frontendové</w:t>
            </w:r>
            <w:proofErr w:type="spellEnd"/>
            <w:r>
              <w:t xml:space="preserve"> části týmu.</w:t>
            </w:r>
          </w:p>
        </w:tc>
      </w:tr>
    </w:tbl>
    <w:p w14:paraId="40F7E115" w14:textId="011E1443" w:rsidR="00D74125" w:rsidRDefault="00D74125" w:rsidP="00D74125">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2.3</w:t>
      </w:r>
    </w:p>
    <w:tbl>
      <w:tblPr>
        <w:tblStyle w:val="Mkatabulky"/>
        <w:tblW w:w="0" w:type="auto"/>
        <w:tblInd w:w="-5" w:type="dxa"/>
        <w:tblLook w:val="04A0" w:firstRow="1" w:lastRow="0" w:firstColumn="1" w:lastColumn="0" w:noHBand="0" w:noVBand="1"/>
      </w:tblPr>
      <w:tblGrid>
        <w:gridCol w:w="9498"/>
      </w:tblGrid>
      <w:tr w:rsidR="00D74125" w:rsidRPr="00D90D78" w14:paraId="30DBAC68" w14:textId="77777777" w:rsidTr="003C4D24">
        <w:tc>
          <w:tcPr>
            <w:tcW w:w="9498" w:type="dxa"/>
            <w:shd w:val="clear" w:color="auto" w:fill="EEECE1" w:themeFill="background2"/>
            <w:vAlign w:val="center"/>
          </w:tcPr>
          <w:p w14:paraId="0082B162" w14:textId="022A83D7" w:rsidR="00D74125" w:rsidRPr="00D90D78" w:rsidRDefault="00114D30" w:rsidP="003C4D24">
            <w:pPr>
              <w:spacing w:before="120"/>
              <w:jc w:val="both"/>
              <w:rPr>
                <w:color w:val="000000"/>
                <w:lang w:eastAsia="cs-CZ"/>
              </w:rPr>
            </w:pPr>
            <w:r w:rsidRPr="00114D30">
              <w:rPr>
                <w:b/>
                <w:szCs w:val="22"/>
              </w:rPr>
              <w:t>ICT Business Analytik senior</w:t>
            </w:r>
          </w:p>
        </w:tc>
      </w:tr>
      <w:tr w:rsidR="00D74125" w:rsidRPr="00D90D78" w14:paraId="0AC25771" w14:textId="77777777" w:rsidTr="003C4D24">
        <w:tc>
          <w:tcPr>
            <w:tcW w:w="9498" w:type="dxa"/>
            <w:vAlign w:val="center"/>
          </w:tcPr>
          <w:p w14:paraId="558BB3BF" w14:textId="77777777" w:rsidR="00393A2B" w:rsidRDefault="00393A2B" w:rsidP="00393A2B">
            <w:pPr>
              <w:spacing w:before="60" w:after="60" w:line="240" w:lineRule="auto"/>
            </w:pPr>
            <w:r>
              <w:t>Návrh řešení a optimalizace</w:t>
            </w:r>
          </w:p>
          <w:p w14:paraId="7671E746" w14:textId="3940BDAC" w:rsidR="00D74125" w:rsidRPr="00393A2B" w:rsidRDefault="00393A2B" w:rsidP="00393A2B">
            <w:pPr>
              <w:spacing w:before="60" w:after="60" w:line="240" w:lineRule="auto"/>
            </w:pPr>
            <w:r>
              <w:t>Navrhuje změny v procesech, systémech nebo strategiích, které vedou ke zvýšení efektivity, snížení nákladů nebo zlepšení zákaznické zkušenosti.</w:t>
            </w:r>
          </w:p>
        </w:tc>
      </w:tr>
      <w:tr w:rsidR="00D74125" w:rsidRPr="00D90D78" w14:paraId="2E77D019" w14:textId="77777777" w:rsidTr="003C4D24">
        <w:tc>
          <w:tcPr>
            <w:tcW w:w="9498" w:type="dxa"/>
            <w:vAlign w:val="center"/>
          </w:tcPr>
          <w:p w14:paraId="6828CA72" w14:textId="77777777" w:rsidR="00393A2B" w:rsidRDefault="00393A2B" w:rsidP="00393A2B">
            <w:pPr>
              <w:spacing w:before="60" w:after="60" w:line="240" w:lineRule="auto"/>
            </w:pPr>
            <w:r>
              <w:t>Sběr a analýza požadavků</w:t>
            </w:r>
          </w:p>
          <w:p w14:paraId="7FEB6EFF" w14:textId="77777777" w:rsidR="00393A2B" w:rsidRDefault="00393A2B" w:rsidP="00393A2B">
            <w:pPr>
              <w:spacing w:before="60" w:after="60" w:line="240" w:lineRule="auto"/>
            </w:pPr>
            <w:r>
              <w:t>Business analytik zjišťuje potřeby stakeholderů (např. zákazníků, managementu, uživatelů) a překládá je do konkrétních požadavků na systém, proces nebo produkt.</w:t>
            </w:r>
          </w:p>
          <w:p w14:paraId="5CA12E3D" w14:textId="7DD0DF6C" w:rsidR="00D74125" w:rsidRPr="00D74125" w:rsidRDefault="00D74125" w:rsidP="003C4D24">
            <w:pPr>
              <w:spacing w:before="60" w:after="60" w:line="240" w:lineRule="auto"/>
              <w:rPr>
                <w:highlight w:val="yellow"/>
              </w:rPr>
            </w:pPr>
          </w:p>
        </w:tc>
      </w:tr>
      <w:tr w:rsidR="00D74125" w:rsidRPr="00D90D78" w14:paraId="06D9FDE0" w14:textId="77777777" w:rsidTr="003C4D24">
        <w:tc>
          <w:tcPr>
            <w:tcW w:w="9498" w:type="dxa"/>
            <w:vAlign w:val="center"/>
          </w:tcPr>
          <w:p w14:paraId="4F2EDA3D" w14:textId="77777777" w:rsidR="00393A2B" w:rsidRDefault="00393A2B" w:rsidP="00393A2B">
            <w:pPr>
              <w:spacing w:before="60" w:after="60" w:line="240" w:lineRule="auto"/>
            </w:pPr>
            <w:r>
              <w:t>Modelování a dokumentace procesů</w:t>
            </w:r>
          </w:p>
          <w:p w14:paraId="4577252D" w14:textId="1EF1FC3E" w:rsidR="00D74125" w:rsidRPr="00393A2B" w:rsidRDefault="00393A2B" w:rsidP="003C4D24">
            <w:pPr>
              <w:spacing w:before="60" w:after="60" w:line="240" w:lineRule="auto"/>
            </w:pPr>
            <w:r>
              <w:t>Vytváří modely (např. BPMN, UML) a dokumentaci, která popisuje současné i navrhované obchodní procesy, datové toky a systémové interakce.</w:t>
            </w:r>
          </w:p>
        </w:tc>
      </w:tr>
      <w:tr w:rsidR="00D74125" w:rsidRPr="00D90D78" w14:paraId="6F15BE12" w14:textId="77777777" w:rsidTr="003C4D24">
        <w:tc>
          <w:tcPr>
            <w:tcW w:w="9498" w:type="dxa"/>
            <w:vAlign w:val="center"/>
          </w:tcPr>
          <w:p w14:paraId="4F55D432" w14:textId="77777777" w:rsidR="00393A2B" w:rsidRDefault="00393A2B" w:rsidP="00393A2B">
            <w:pPr>
              <w:spacing w:before="60" w:after="60" w:line="240" w:lineRule="auto"/>
            </w:pPr>
            <w:r>
              <w:t>Komunikace mezi týmy</w:t>
            </w:r>
          </w:p>
          <w:p w14:paraId="73ED3BA2" w14:textId="4ADE3EBC" w:rsidR="00D74125" w:rsidRPr="00393A2B" w:rsidRDefault="00393A2B" w:rsidP="003C4D24">
            <w:pPr>
              <w:spacing w:before="60" w:after="60" w:line="240" w:lineRule="auto"/>
            </w:pPr>
            <w:r>
              <w:t>Funguje jako most mezi byznysem a IT – zajišťuje, že vývojový tým rozumí požadavkům a že výsledné řešení odpovídá očekáváním byznysu.</w:t>
            </w:r>
          </w:p>
        </w:tc>
      </w:tr>
      <w:tr w:rsidR="00D74125" w:rsidRPr="00D90D78" w14:paraId="472ED5FC" w14:textId="77777777" w:rsidTr="003C4D24">
        <w:tc>
          <w:tcPr>
            <w:tcW w:w="9498" w:type="dxa"/>
            <w:vAlign w:val="center"/>
          </w:tcPr>
          <w:p w14:paraId="269AE9A6" w14:textId="77777777" w:rsidR="00393A2B" w:rsidRDefault="00393A2B" w:rsidP="00393A2B">
            <w:pPr>
              <w:spacing w:before="60" w:after="60" w:line="240" w:lineRule="auto"/>
            </w:pPr>
            <w:r>
              <w:t>Analýza dat a reporting</w:t>
            </w:r>
          </w:p>
          <w:p w14:paraId="30299B12" w14:textId="113A9778" w:rsidR="00D74125" w:rsidRPr="00393A2B" w:rsidRDefault="00393A2B" w:rsidP="003C4D24">
            <w:pPr>
              <w:spacing w:before="60" w:after="60" w:line="240" w:lineRule="auto"/>
            </w:pPr>
            <w:r>
              <w:t>Pracuje s daty (např. pomocí SQL, Excel, BI nástrojů), aby identifikoval trendy, problémy nebo příležitosti pro zlepšení.</w:t>
            </w:r>
          </w:p>
        </w:tc>
      </w:tr>
      <w:tr w:rsidR="00393A2B" w:rsidRPr="00D90D78" w14:paraId="7110D351" w14:textId="77777777" w:rsidTr="003C4D24">
        <w:tc>
          <w:tcPr>
            <w:tcW w:w="9498" w:type="dxa"/>
            <w:vAlign w:val="center"/>
          </w:tcPr>
          <w:p w14:paraId="03B931CD" w14:textId="77777777" w:rsidR="00393A2B" w:rsidRDefault="00393A2B" w:rsidP="00393A2B">
            <w:pPr>
              <w:spacing w:before="60" w:after="60" w:line="240" w:lineRule="auto"/>
            </w:pPr>
            <w:r>
              <w:t>Testování a validace řešení</w:t>
            </w:r>
          </w:p>
          <w:p w14:paraId="5873E479" w14:textId="72B82F6E" w:rsidR="00393A2B" w:rsidRDefault="00393A2B" w:rsidP="00393A2B">
            <w:pPr>
              <w:spacing w:before="60" w:after="60" w:line="240" w:lineRule="auto"/>
            </w:pPr>
            <w:r>
              <w:t xml:space="preserve">Podílí se na testování (např. UAT – user </w:t>
            </w:r>
            <w:proofErr w:type="spellStart"/>
            <w:r>
              <w:t>acceptance</w:t>
            </w:r>
            <w:proofErr w:type="spellEnd"/>
            <w:r>
              <w:t xml:space="preserve"> testing), ověřuje, že řešení odpovídá požadavkům a přináší očekávanou hodnotu.</w:t>
            </w:r>
          </w:p>
        </w:tc>
      </w:tr>
    </w:tbl>
    <w:p w14:paraId="454FCF36" w14:textId="77777777" w:rsidR="00393A2B" w:rsidRDefault="00393A2B" w:rsidP="00D74125">
      <w:pPr>
        <w:pStyle w:val="Odstavecseseznamem"/>
        <w:spacing w:before="480" w:after="240" w:line="240" w:lineRule="auto"/>
        <w:ind w:left="0"/>
        <w:contextualSpacing w:val="0"/>
        <w:rPr>
          <w:rFonts w:eastAsiaTheme="majorEastAsia"/>
          <w:color w:val="4A442A" w:themeColor="background2" w:themeShade="40"/>
          <w:sz w:val="28"/>
          <w:szCs w:val="28"/>
        </w:rPr>
      </w:pPr>
    </w:p>
    <w:p w14:paraId="1753BCB2" w14:textId="6D71E44A" w:rsidR="00D74125" w:rsidRDefault="00D74125" w:rsidP="00D74125">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2.4</w:t>
      </w:r>
    </w:p>
    <w:tbl>
      <w:tblPr>
        <w:tblStyle w:val="Mkatabulky"/>
        <w:tblW w:w="0" w:type="auto"/>
        <w:tblInd w:w="-5" w:type="dxa"/>
        <w:tblLook w:val="04A0" w:firstRow="1" w:lastRow="0" w:firstColumn="1" w:lastColumn="0" w:noHBand="0" w:noVBand="1"/>
      </w:tblPr>
      <w:tblGrid>
        <w:gridCol w:w="9498"/>
      </w:tblGrid>
      <w:tr w:rsidR="00D74125" w:rsidRPr="00D90D78" w14:paraId="3A07B1C6" w14:textId="77777777" w:rsidTr="003C4D24">
        <w:tc>
          <w:tcPr>
            <w:tcW w:w="9498" w:type="dxa"/>
            <w:shd w:val="clear" w:color="auto" w:fill="EEECE1" w:themeFill="background2"/>
            <w:vAlign w:val="center"/>
          </w:tcPr>
          <w:p w14:paraId="027ABF40" w14:textId="40971D19" w:rsidR="00D74125" w:rsidRPr="00D90D78" w:rsidRDefault="00E07D87" w:rsidP="003C4D24">
            <w:pPr>
              <w:spacing w:before="120"/>
              <w:jc w:val="both"/>
              <w:rPr>
                <w:color w:val="000000"/>
                <w:lang w:eastAsia="cs-CZ"/>
              </w:rPr>
            </w:pPr>
            <w:proofErr w:type="spellStart"/>
            <w:r w:rsidRPr="00E07D87">
              <w:rPr>
                <w:b/>
                <w:szCs w:val="22"/>
              </w:rPr>
              <w:t>Solution</w:t>
            </w:r>
            <w:proofErr w:type="spellEnd"/>
            <w:r w:rsidRPr="00E07D87">
              <w:rPr>
                <w:b/>
                <w:szCs w:val="22"/>
              </w:rPr>
              <w:t xml:space="preserve"> architekt senior</w:t>
            </w:r>
          </w:p>
        </w:tc>
      </w:tr>
      <w:tr w:rsidR="00D74125" w:rsidRPr="00D90D78" w14:paraId="13BEB304" w14:textId="77777777" w:rsidTr="003C4D24">
        <w:tc>
          <w:tcPr>
            <w:tcW w:w="9498" w:type="dxa"/>
            <w:vAlign w:val="center"/>
          </w:tcPr>
          <w:p w14:paraId="10BD1CDE" w14:textId="77777777" w:rsidR="00881AB4" w:rsidRDefault="00881AB4" w:rsidP="00881AB4">
            <w:pPr>
              <w:spacing w:before="60" w:after="60" w:line="240" w:lineRule="auto"/>
            </w:pPr>
            <w:r>
              <w:t>Návrh architektury řešení</w:t>
            </w:r>
          </w:p>
          <w:p w14:paraId="543BC343" w14:textId="4B73EB67" w:rsidR="00D74125" w:rsidRPr="00D74125" w:rsidRDefault="00881AB4" w:rsidP="00881AB4">
            <w:pPr>
              <w:spacing w:before="60" w:after="60" w:line="240" w:lineRule="auto"/>
              <w:rPr>
                <w:highlight w:val="yellow"/>
              </w:rPr>
            </w:pPr>
            <w:r>
              <w:t>Navrhuje technickou architekturu systémů a aplikací – určuje, jaké technologie, komponenty a integrační vzory budou použity, aby řešení odpovídalo požadavkům byznysu i IT.</w:t>
            </w:r>
          </w:p>
        </w:tc>
      </w:tr>
      <w:tr w:rsidR="00D74125" w:rsidRPr="00D90D78" w14:paraId="401D63E9" w14:textId="77777777" w:rsidTr="003C4D24">
        <w:tc>
          <w:tcPr>
            <w:tcW w:w="9498" w:type="dxa"/>
            <w:vAlign w:val="center"/>
          </w:tcPr>
          <w:p w14:paraId="4B1A2D8B" w14:textId="77777777" w:rsidR="00881AB4" w:rsidRDefault="00881AB4" w:rsidP="00881AB4">
            <w:pPr>
              <w:spacing w:before="60" w:after="60" w:line="240" w:lineRule="auto"/>
            </w:pPr>
            <w:r>
              <w:t>Technické vedení projektů</w:t>
            </w:r>
          </w:p>
          <w:p w14:paraId="15E6537B" w14:textId="0E471D2D" w:rsidR="00D74125" w:rsidRPr="00881AB4" w:rsidRDefault="00881AB4" w:rsidP="00881AB4">
            <w:pPr>
              <w:spacing w:before="60" w:after="60" w:line="240" w:lineRule="auto"/>
            </w:pPr>
            <w:r>
              <w:t xml:space="preserve">Působí jako technický lídr – dohlíží na implementaci architektury, spolupracuje s vývojáři, </w:t>
            </w:r>
            <w:proofErr w:type="spellStart"/>
            <w:r>
              <w:t>DevOps</w:t>
            </w:r>
            <w:proofErr w:type="spellEnd"/>
            <w:r>
              <w:t xml:space="preserve"> a dalšími týmy, aby bylo řešení realizováno podle návrhu.</w:t>
            </w:r>
          </w:p>
        </w:tc>
      </w:tr>
      <w:tr w:rsidR="00D74125" w:rsidRPr="00D90D78" w14:paraId="769EEE07" w14:textId="77777777" w:rsidTr="003C4D24">
        <w:tc>
          <w:tcPr>
            <w:tcW w:w="9498" w:type="dxa"/>
            <w:vAlign w:val="center"/>
          </w:tcPr>
          <w:p w14:paraId="5936EFF5" w14:textId="77777777" w:rsidR="00881AB4" w:rsidRDefault="00881AB4" w:rsidP="00881AB4">
            <w:pPr>
              <w:spacing w:before="60" w:after="60" w:line="240" w:lineRule="auto"/>
            </w:pPr>
          </w:p>
          <w:p w14:paraId="2BA07514" w14:textId="77777777" w:rsidR="00881AB4" w:rsidRDefault="00881AB4" w:rsidP="00881AB4">
            <w:pPr>
              <w:spacing w:before="60" w:after="60" w:line="240" w:lineRule="auto"/>
            </w:pPr>
            <w:r>
              <w:t>Integrace systémů a technologií</w:t>
            </w:r>
          </w:p>
          <w:p w14:paraId="428EAD66" w14:textId="41030955" w:rsidR="00D74125" w:rsidRPr="00881AB4" w:rsidRDefault="00881AB4" w:rsidP="00881AB4">
            <w:pPr>
              <w:spacing w:before="60" w:after="60" w:line="240" w:lineRule="auto"/>
            </w:pPr>
            <w:r>
              <w:t>Navrhuje a řídí integraci různých systémů (on-premise, cloud, hybridní prostředí), zajišťuje interoperabilitu a bezpečnost datových toků.</w:t>
            </w:r>
          </w:p>
        </w:tc>
      </w:tr>
      <w:tr w:rsidR="00D74125" w:rsidRPr="00D90D78" w14:paraId="1098DEFB" w14:textId="77777777" w:rsidTr="003C4D24">
        <w:tc>
          <w:tcPr>
            <w:tcW w:w="9498" w:type="dxa"/>
            <w:vAlign w:val="center"/>
          </w:tcPr>
          <w:p w14:paraId="2C89E6F5" w14:textId="77777777" w:rsidR="00881AB4" w:rsidRDefault="00881AB4" w:rsidP="00881AB4">
            <w:pPr>
              <w:spacing w:before="60" w:after="60" w:line="240" w:lineRule="auto"/>
            </w:pPr>
            <w:r>
              <w:t>Spolupráce se stakeholdery</w:t>
            </w:r>
          </w:p>
          <w:p w14:paraId="4A1E89CA" w14:textId="7C8F4C92" w:rsidR="00D74125" w:rsidRPr="00881AB4" w:rsidRDefault="00881AB4" w:rsidP="00881AB4">
            <w:pPr>
              <w:spacing w:before="60" w:after="60" w:line="240" w:lineRule="auto"/>
            </w:pPr>
            <w:r>
              <w:t>Komunikuje s byznysem, IT managementem i externími partnery – překládá obchodní cíle do technických řešení a zajišťuje jejich srozumitelnost pro všechny zúčastněné.</w:t>
            </w:r>
          </w:p>
        </w:tc>
      </w:tr>
      <w:tr w:rsidR="00D74125" w:rsidRPr="00D90D78" w14:paraId="7AA3DE47" w14:textId="77777777" w:rsidTr="003C4D24">
        <w:tc>
          <w:tcPr>
            <w:tcW w:w="9498" w:type="dxa"/>
            <w:vAlign w:val="center"/>
          </w:tcPr>
          <w:p w14:paraId="6CD28735" w14:textId="77777777" w:rsidR="00881AB4" w:rsidRDefault="00881AB4" w:rsidP="00881AB4">
            <w:pPr>
              <w:spacing w:before="60" w:after="60" w:line="240" w:lineRule="auto"/>
            </w:pPr>
            <w:r>
              <w:t xml:space="preserve">Zajištění souladu s </w:t>
            </w:r>
            <w:proofErr w:type="spellStart"/>
            <w:r>
              <w:t>enterprise</w:t>
            </w:r>
            <w:proofErr w:type="spellEnd"/>
            <w:r>
              <w:t xml:space="preserve"> architekturou a standardy</w:t>
            </w:r>
          </w:p>
          <w:p w14:paraId="53AEF96E" w14:textId="7F8E2C4F" w:rsidR="00D74125" w:rsidRPr="00881AB4" w:rsidRDefault="00881AB4" w:rsidP="00881AB4">
            <w:pPr>
              <w:spacing w:before="60" w:after="60" w:line="240" w:lineRule="auto"/>
            </w:pPr>
            <w:r>
              <w:t>Dbá na to, aby navržená řešení byla v souladu s celkovou IT strategií, bezpečnostními politikami a technologickými standardy organizace.</w:t>
            </w:r>
          </w:p>
        </w:tc>
      </w:tr>
      <w:tr w:rsidR="00881AB4" w:rsidRPr="00D90D78" w14:paraId="1C584F8A" w14:textId="77777777" w:rsidTr="003C4D24">
        <w:tc>
          <w:tcPr>
            <w:tcW w:w="9498" w:type="dxa"/>
            <w:vAlign w:val="center"/>
          </w:tcPr>
          <w:p w14:paraId="02F02ED6" w14:textId="77777777" w:rsidR="00881AB4" w:rsidRDefault="00881AB4" w:rsidP="00881AB4">
            <w:pPr>
              <w:spacing w:before="60" w:after="60" w:line="240" w:lineRule="auto"/>
            </w:pPr>
            <w:r>
              <w:t>Mentoring a rozvoj týmu</w:t>
            </w:r>
          </w:p>
          <w:p w14:paraId="157749D6" w14:textId="53418914" w:rsidR="00881AB4" w:rsidRDefault="00881AB4" w:rsidP="00881AB4">
            <w:pPr>
              <w:spacing w:before="60" w:after="60" w:line="240" w:lineRule="auto"/>
            </w:pPr>
            <w:r>
              <w:t>Předává zkušenosti juniornějším kolegům, podporuje rozvoj architektonického myšlení v týmu a přispívá k budování znalostní báze.</w:t>
            </w:r>
          </w:p>
        </w:tc>
      </w:tr>
    </w:tbl>
    <w:p w14:paraId="02AC4F2A" w14:textId="383DBE40"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2.</w:t>
      </w:r>
      <w:r w:rsidR="00D74125">
        <w:rPr>
          <w:rFonts w:eastAsiaTheme="majorEastAsia"/>
          <w:color w:val="4A442A" w:themeColor="background2" w:themeShade="40"/>
          <w:sz w:val="28"/>
          <w:szCs w:val="28"/>
        </w:rPr>
        <w:t>5</w:t>
      </w:r>
    </w:p>
    <w:tbl>
      <w:tblPr>
        <w:tblStyle w:val="Mkatabulky"/>
        <w:tblW w:w="0" w:type="auto"/>
        <w:tblInd w:w="-5" w:type="dxa"/>
        <w:tblLook w:val="04A0" w:firstRow="1" w:lastRow="0" w:firstColumn="1" w:lastColumn="0" w:noHBand="0" w:noVBand="1"/>
      </w:tblPr>
      <w:tblGrid>
        <w:gridCol w:w="9498"/>
      </w:tblGrid>
      <w:tr w:rsidR="00D90D78" w:rsidRPr="00D90D78" w14:paraId="73B464CA" w14:textId="77777777" w:rsidTr="00755B3C">
        <w:tc>
          <w:tcPr>
            <w:tcW w:w="9498" w:type="dxa"/>
            <w:shd w:val="clear" w:color="auto" w:fill="EEECE1" w:themeFill="background2"/>
            <w:vAlign w:val="center"/>
          </w:tcPr>
          <w:p w14:paraId="1FFACDC3" w14:textId="4BE4C4F7" w:rsidR="00D90D78" w:rsidRPr="00D90D78" w:rsidRDefault="00D74125" w:rsidP="00755B3C">
            <w:pPr>
              <w:spacing w:before="120"/>
              <w:jc w:val="both"/>
              <w:rPr>
                <w:color w:val="000000"/>
                <w:lang w:eastAsia="cs-CZ"/>
              </w:rPr>
            </w:pPr>
            <w:r>
              <w:rPr>
                <w:b/>
                <w:szCs w:val="22"/>
              </w:rPr>
              <w:t>Tester</w:t>
            </w:r>
            <w:r w:rsidR="00824EC0" w:rsidRPr="00824EC0">
              <w:rPr>
                <w:b/>
                <w:szCs w:val="22"/>
              </w:rPr>
              <w:t xml:space="preserve"> senior</w:t>
            </w:r>
          </w:p>
        </w:tc>
      </w:tr>
      <w:tr w:rsidR="00D90D78" w:rsidRPr="00D90D78" w14:paraId="55DF2322" w14:textId="77777777" w:rsidTr="00755B3C">
        <w:tc>
          <w:tcPr>
            <w:tcW w:w="9498" w:type="dxa"/>
            <w:vAlign w:val="center"/>
          </w:tcPr>
          <w:p w14:paraId="0C03CE80" w14:textId="77777777" w:rsidR="00654676" w:rsidRDefault="00654676" w:rsidP="00654676">
            <w:pPr>
              <w:spacing w:before="60" w:after="60" w:line="240" w:lineRule="auto"/>
            </w:pPr>
            <w:r>
              <w:t>Plánování a návrh testů</w:t>
            </w:r>
          </w:p>
          <w:p w14:paraId="3E8A2CA2" w14:textId="37FDECDC" w:rsidR="00D90D78" w:rsidRPr="00654676" w:rsidRDefault="00654676" w:rsidP="00654676">
            <w:pPr>
              <w:spacing w:before="60" w:after="60" w:line="240" w:lineRule="auto"/>
            </w:pPr>
            <w:r>
              <w:t>Vytváří testovací strategii, plány a scénáře – definuje, co, kdy a jak se bude testovat, včetně výběru vhodných metod (manuální vs. automatizované testování).</w:t>
            </w:r>
          </w:p>
        </w:tc>
      </w:tr>
      <w:tr w:rsidR="00171134" w:rsidRPr="00D90D78" w14:paraId="62E75371" w14:textId="77777777" w:rsidTr="00755B3C">
        <w:tc>
          <w:tcPr>
            <w:tcW w:w="9498" w:type="dxa"/>
            <w:vAlign w:val="center"/>
          </w:tcPr>
          <w:p w14:paraId="66F3AF16" w14:textId="77777777" w:rsidR="00654676" w:rsidRDefault="00654676" w:rsidP="00654676">
            <w:pPr>
              <w:spacing w:before="60" w:after="60" w:line="240" w:lineRule="auto"/>
            </w:pPr>
            <w:r>
              <w:t>Vedení testovacích aktivit</w:t>
            </w:r>
          </w:p>
          <w:p w14:paraId="6C53B8D9" w14:textId="137172CB" w:rsidR="00171134" w:rsidRPr="00654676" w:rsidRDefault="00654676" w:rsidP="00171134">
            <w:pPr>
              <w:spacing w:before="60" w:after="60" w:line="240" w:lineRule="auto"/>
            </w:pPr>
            <w:r>
              <w:t>Koordinuje testovací tým, přiděluje úkoly, sleduje průběh testování a zajišťuje, že testy probíhají podle plánu a v souladu s požadavky projektu.</w:t>
            </w:r>
          </w:p>
        </w:tc>
      </w:tr>
      <w:tr w:rsidR="00171134" w:rsidRPr="00D90D78" w14:paraId="644CF69A" w14:textId="77777777" w:rsidTr="00755B3C">
        <w:tc>
          <w:tcPr>
            <w:tcW w:w="9498" w:type="dxa"/>
            <w:vAlign w:val="center"/>
          </w:tcPr>
          <w:p w14:paraId="2AD10F3F" w14:textId="77777777" w:rsidR="00654676" w:rsidRDefault="00654676" w:rsidP="00654676">
            <w:pPr>
              <w:spacing w:before="60" w:after="60" w:line="240" w:lineRule="auto"/>
            </w:pPr>
            <w:r>
              <w:t>Automatizace testů</w:t>
            </w:r>
          </w:p>
          <w:p w14:paraId="25A5CA41" w14:textId="5CF08D81" w:rsidR="00171134" w:rsidRPr="00654676" w:rsidRDefault="00654676" w:rsidP="00171134">
            <w:pPr>
              <w:spacing w:before="60" w:after="60" w:line="240" w:lineRule="auto"/>
            </w:pPr>
            <w:r>
              <w:t xml:space="preserve">Vyvíjí a udržuje automatizované testy (např. pomocí nástrojů jako </w:t>
            </w:r>
            <w:proofErr w:type="spellStart"/>
            <w:r>
              <w:t>Selenium</w:t>
            </w:r>
            <w:proofErr w:type="spellEnd"/>
            <w:r>
              <w:t xml:space="preserve">, </w:t>
            </w:r>
            <w:proofErr w:type="spellStart"/>
            <w:r>
              <w:t>Cypress</w:t>
            </w:r>
            <w:proofErr w:type="spellEnd"/>
            <w:r>
              <w:t xml:space="preserve">, </w:t>
            </w:r>
            <w:proofErr w:type="spellStart"/>
            <w:r>
              <w:t>JUnit</w:t>
            </w:r>
            <w:proofErr w:type="spellEnd"/>
            <w:r>
              <w:t>), čímž zvyšuje efektivitu a opakovatelnost testování.</w:t>
            </w:r>
          </w:p>
        </w:tc>
      </w:tr>
      <w:tr w:rsidR="00171134" w:rsidRPr="00D90D78" w14:paraId="641DC8CD" w14:textId="77777777" w:rsidTr="00755B3C">
        <w:tc>
          <w:tcPr>
            <w:tcW w:w="9498" w:type="dxa"/>
            <w:vAlign w:val="center"/>
          </w:tcPr>
          <w:p w14:paraId="0D4F9B22" w14:textId="77777777" w:rsidR="00654676" w:rsidRDefault="00654676" w:rsidP="00654676">
            <w:pPr>
              <w:spacing w:before="60" w:after="60" w:line="240" w:lineRule="auto"/>
            </w:pPr>
            <w:r>
              <w:t>Analýza a reportování chyb</w:t>
            </w:r>
          </w:p>
          <w:p w14:paraId="343EB11F" w14:textId="024DA2ED" w:rsidR="00171134" w:rsidRPr="00654676" w:rsidRDefault="00654676" w:rsidP="00171134">
            <w:pPr>
              <w:spacing w:before="60" w:after="60" w:line="240" w:lineRule="auto"/>
            </w:pPr>
            <w:r>
              <w:t>Identifikuje, dokumentuje a sleduje chyby v systému – spolupracuje s vývojáři na jejich reprodukci a opravě, a poskytuje detailní reporty o kvalitě produktu.</w:t>
            </w:r>
          </w:p>
        </w:tc>
      </w:tr>
      <w:tr w:rsidR="00171134" w:rsidRPr="00D90D78" w14:paraId="40B12BCE" w14:textId="77777777" w:rsidTr="00755B3C">
        <w:tc>
          <w:tcPr>
            <w:tcW w:w="9498" w:type="dxa"/>
            <w:vAlign w:val="center"/>
          </w:tcPr>
          <w:p w14:paraId="261FFE58" w14:textId="77777777" w:rsidR="00654676" w:rsidRDefault="00654676" w:rsidP="00654676">
            <w:pPr>
              <w:spacing w:before="60" w:after="60" w:line="240" w:lineRule="auto"/>
            </w:pPr>
            <w:r>
              <w:t>Zajištění kvality a souladu</w:t>
            </w:r>
          </w:p>
          <w:p w14:paraId="5F790492" w14:textId="5B62E602" w:rsidR="00171134" w:rsidRPr="00654676" w:rsidRDefault="00654676" w:rsidP="00171134">
            <w:pPr>
              <w:spacing w:before="60" w:after="60" w:line="240" w:lineRule="auto"/>
            </w:pPr>
            <w:r>
              <w:t>Dbá na dodržování standardů kvality, testovacích metodik (např. ISTQB) a případně i regulací (např. ISO, GDPR), které se na produkt vztahují.</w:t>
            </w:r>
          </w:p>
        </w:tc>
      </w:tr>
      <w:tr w:rsidR="00654676" w:rsidRPr="00D90D78" w14:paraId="27E78D30" w14:textId="77777777" w:rsidTr="00755B3C">
        <w:tc>
          <w:tcPr>
            <w:tcW w:w="9498" w:type="dxa"/>
            <w:vAlign w:val="center"/>
          </w:tcPr>
          <w:p w14:paraId="2374787C" w14:textId="77777777" w:rsidR="00654676" w:rsidRDefault="00654676" w:rsidP="00654676">
            <w:pPr>
              <w:spacing w:before="60" w:after="60" w:line="240" w:lineRule="auto"/>
            </w:pPr>
            <w:r>
              <w:lastRenderedPageBreak/>
              <w:t>Mentoring a zlepšování procesů</w:t>
            </w:r>
          </w:p>
          <w:p w14:paraId="40A8D45B" w14:textId="463EE83D" w:rsidR="00654676" w:rsidRDefault="00654676" w:rsidP="00654676">
            <w:pPr>
              <w:spacing w:before="60" w:after="60" w:line="240" w:lineRule="auto"/>
            </w:pPr>
            <w:r>
              <w:t>Školí juniory, zavádí nové nástroje a přístupy, a aktivně se podílí na zlepšování testovacích procesů a celkové kvality vývoje.</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77864484"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r w:rsidR="00496915" w:rsidRPr="00496915">
        <w:rPr>
          <w:rFonts w:eastAsiaTheme="majorEastAsia"/>
          <w:color w:val="4A442A" w:themeColor="background2" w:themeShade="40"/>
          <w:sz w:val="28"/>
          <w:szCs w:val="28"/>
        </w:rPr>
        <w:t xml:space="preserve">Kotlin Vývojář </w:t>
      </w:r>
      <w:proofErr w:type="spellStart"/>
      <w:r w:rsidR="00496915" w:rsidRPr="00496915">
        <w:rPr>
          <w:rFonts w:eastAsiaTheme="majorEastAsia"/>
          <w:color w:val="4A442A" w:themeColor="background2" w:themeShade="40"/>
          <w:sz w:val="28"/>
          <w:szCs w:val="28"/>
        </w:rPr>
        <w:t>Backend</w:t>
      </w:r>
      <w:proofErr w:type="spellEnd"/>
      <w:r w:rsidR="00496915" w:rsidRPr="00496915">
        <w:rPr>
          <w:rFonts w:eastAsiaTheme="majorEastAsia"/>
          <w:color w:val="4A442A" w:themeColor="background2" w:themeShade="40"/>
          <w:sz w:val="28"/>
          <w:szCs w:val="28"/>
        </w:rPr>
        <w:t xml:space="preserve">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09D173B9" w:rsidR="006D43EB" w:rsidRPr="00091145" w:rsidRDefault="006D43EB" w:rsidP="0007369B">
            <w:pPr>
              <w:spacing w:after="160" w:line="259" w:lineRule="auto"/>
              <w:jc w:val="both"/>
            </w:pPr>
            <w:r w:rsidRPr="00D71F43">
              <w:t xml:space="preserve">Počet MD: max. </w:t>
            </w:r>
            <w:r w:rsidR="00496915">
              <w:t>300</w:t>
            </w:r>
            <w:r w:rsidRPr="00D71F43">
              <w:t xml:space="preserve"> MD (</w:t>
            </w:r>
            <w:r w:rsidR="00496915">
              <w:t>2400</w:t>
            </w:r>
            <w:r w:rsidRPr="00D71F43">
              <w:t xml:space="preserve"> člověkohodin)</w:t>
            </w:r>
          </w:p>
        </w:tc>
      </w:tr>
    </w:tbl>
    <w:p w14:paraId="2A2125E8" w14:textId="7E53CFC3"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 xml:space="preserve">3.2 </w:t>
      </w:r>
      <w:r w:rsidR="007616AE" w:rsidRPr="007616AE">
        <w:rPr>
          <w:rFonts w:eastAsiaTheme="majorEastAsia"/>
          <w:color w:val="4A442A" w:themeColor="background2" w:themeShade="40"/>
          <w:sz w:val="28"/>
          <w:szCs w:val="28"/>
        </w:rPr>
        <w:t xml:space="preserve">Kotlin Vývojář </w:t>
      </w:r>
      <w:proofErr w:type="spellStart"/>
      <w:r w:rsidR="007616AE" w:rsidRPr="007616AE">
        <w:rPr>
          <w:rFonts w:eastAsiaTheme="majorEastAsia"/>
          <w:color w:val="4A442A" w:themeColor="background2" w:themeShade="40"/>
          <w:sz w:val="28"/>
          <w:szCs w:val="28"/>
        </w:rPr>
        <w:t>Frontend</w:t>
      </w:r>
      <w:proofErr w:type="spellEnd"/>
      <w:r w:rsidR="007616AE" w:rsidRPr="007616AE">
        <w:rPr>
          <w:rFonts w:eastAsiaTheme="majorEastAsia"/>
          <w:color w:val="4A442A" w:themeColor="background2" w:themeShade="40"/>
          <w:sz w:val="28"/>
          <w:szCs w:val="28"/>
        </w:rPr>
        <w:t xml:space="preserve">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2F6E5D7F" w:rsidR="00D90D78" w:rsidRPr="00091145" w:rsidRDefault="00CA5AEE" w:rsidP="00755B3C">
            <w:pPr>
              <w:spacing w:after="160" w:line="259" w:lineRule="auto"/>
              <w:jc w:val="both"/>
            </w:pPr>
            <w:r w:rsidRPr="00D71F43">
              <w:t xml:space="preserve">Počet MD: max. </w:t>
            </w:r>
            <w:r w:rsidR="007616AE">
              <w:t>300</w:t>
            </w:r>
            <w:r>
              <w:t xml:space="preserve"> </w:t>
            </w:r>
            <w:r w:rsidRPr="00D71F43">
              <w:t>MD (</w:t>
            </w:r>
            <w:r>
              <w:t>2</w:t>
            </w:r>
            <w:r w:rsidR="007616AE">
              <w:t>400</w:t>
            </w:r>
            <w:r w:rsidRPr="00D71F43">
              <w:t xml:space="preserve"> člověkohodin)</w:t>
            </w:r>
          </w:p>
        </w:tc>
      </w:tr>
    </w:tbl>
    <w:p w14:paraId="0D560286" w14:textId="329495A8"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3</w:t>
      </w:r>
      <w:r>
        <w:rPr>
          <w:rFonts w:eastAsiaTheme="majorEastAsia"/>
          <w:color w:val="4A442A" w:themeColor="background2" w:themeShade="40"/>
          <w:sz w:val="28"/>
          <w:szCs w:val="28"/>
        </w:rPr>
        <w:t xml:space="preserve"> </w:t>
      </w:r>
      <w:r w:rsidR="00DB39D0" w:rsidRPr="00DB39D0">
        <w:rPr>
          <w:rFonts w:eastAsiaTheme="majorEastAsia"/>
          <w:color w:val="4A442A" w:themeColor="background2" w:themeShade="40"/>
          <w:sz w:val="28"/>
          <w:szCs w:val="28"/>
        </w:rPr>
        <w:t>ICT Business Analytik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4C1FAE02"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AB927E" w14:textId="77777777" w:rsidR="00D90D78" w:rsidRPr="00B70972" w:rsidRDefault="00D90D78" w:rsidP="00755B3C">
            <w:r w:rsidRPr="00D71F43">
              <w:t>Alokace: 100</w:t>
            </w:r>
            <w:r>
              <w:t xml:space="preserve"> </w:t>
            </w:r>
            <w:r w:rsidRPr="00D71F43">
              <w:t>%</w:t>
            </w:r>
          </w:p>
        </w:tc>
      </w:tr>
      <w:tr w:rsidR="00D90D78" w:rsidRPr="00091145" w14:paraId="602A5295"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6637271" w14:textId="6ED2B3B2" w:rsidR="00D90D78" w:rsidRPr="00091145" w:rsidRDefault="00D90D78" w:rsidP="00755B3C">
            <w:pPr>
              <w:spacing w:after="160" w:line="259" w:lineRule="auto"/>
              <w:jc w:val="both"/>
            </w:pPr>
            <w:r w:rsidRPr="00D71F43">
              <w:t xml:space="preserve">Počet MD: max. </w:t>
            </w:r>
            <w:r w:rsidR="00DB39D0">
              <w:t>120</w:t>
            </w:r>
            <w:r w:rsidR="00171134" w:rsidRPr="00D71F43">
              <w:t xml:space="preserve"> </w:t>
            </w:r>
            <w:r w:rsidRPr="00D71F43">
              <w:t>MD (</w:t>
            </w:r>
            <w:r w:rsidR="00DB39D0">
              <w:t>960</w:t>
            </w:r>
            <w:r w:rsidRPr="00D71F43">
              <w:t xml:space="preserve"> člověkohodin)</w:t>
            </w:r>
          </w:p>
        </w:tc>
      </w:tr>
    </w:tbl>
    <w:p w14:paraId="488AAFF4" w14:textId="6C46CDFD"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4</w:t>
      </w:r>
      <w:r>
        <w:rPr>
          <w:rFonts w:eastAsiaTheme="majorEastAsia"/>
          <w:color w:val="4A442A" w:themeColor="background2" w:themeShade="40"/>
          <w:sz w:val="28"/>
          <w:szCs w:val="28"/>
        </w:rPr>
        <w:t xml:space="preserve"> </w:t>
      </w:r>
      <w:proofErr w:type="spellStart"/>
      <w:r w:rsidR="009E4C0A" w:rsidRPr="009E4C0A">
        <w:rPr>
          <w:rFonts w:eastAsiaTheme="majorEastAsia"/>
          <w:color w:val="4A442A" w:themeColor="background2" w:themeShade="40"/>
          <w:sz w:val="28"/>
          <w:szCs w:val="28"/>
        </w:rPr>
        <w:t>Solution</w:t>
      </w:r>
      <w:proofErr w:type="spellEnd"/>
      <w:r w:rsidR="009E4C0A" w:rsidRPr="009E4C0A">
        <w:rPr>
          <w:rFonts w:eastAsiaTheme="majorEastAsia"/>
          <w:color w:val="4A442A" w:themeColor="background2" w:themeShade="40"/>
          <w:sz w:val="28"/>
          <w:szCs w:val="28"/>
        </w:rPr>
        <w:t xml:space="preserve"> architekt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3E01658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0B8D123D" w14:textId="77777777" w:rsidR="00D90D78" w:rsidRPr="00B70972" w:rsidRDefault="00D90D78" w:rsidP="00755B3C">
            <w:r w:rsidRPr="00D71F43">
              <w:t>Alokace: 100</w:t>
            </w:r>
            <w:r>
              <w:t xml:space="preserve"> </w:t>
            </w:r>
            <w:r w:rsidRPr="00D71F43">
              <w:t>%</w:t>
            </w:r>
          </w:p>
        </w:tc>
      </w:tr>
      <w:tr w:rsidR="00D90D78" w:rsidRPr="00091145" w14:paraId="77EA0F2A"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6A0F529" w14:textId="2FB2132A" w:rsidR="00D90D78" w:rsidRPr="00091145" w:rsidRDefault="00D90D78" w:rsidP="00755B3C">
            <w:pPr>
              <w:spacing w:after="160" w:line="259" w:lineRule="auto"/>
              <w:jc w:val="both"/>
            </w:pPr>
            <w:r w:rsidRPr="00D71F43">
              <w:t xml:space="preserve">Počet MD: max. </w:t>
            </w:r>
            <w:r w:rsidR="009E4C0A">
              <w:t>120</w:t>
            </w:r>
            <w:r w:rsidRPr="00D71F43">
              <w:t xml:space="preserve"> MD (</w:t>
            </w:r>
            <w:r w:rsidR="009E4C0A">
              <w:t>960</w:t>
            </w:r>
            <w:r w:rsidRPr="00D71F43">
              <w:t xml:space="preserve"> člověkohodin)</w:t>
            </w:r>
          </w:p>
        </w:tc>
      </w:tr>
    </w:tbl>
    <w:p w14:paraId="764A1621" w14:textId="7210AFCC" w:rsidR="00D90D78"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3.</w:t>
      </w:r>
      <w:r w:rsidR="005844F2">
        <w:rPr>
          <w:rFonts w:eastAsiaTheme="majorEastAsia"/>
          <w:color w:val="4A442A" w:themeColor="background2" w:themeShade="40"/>
          <w:sz w:val="28"/>
          <w:szCs w:val="28"/>
        </w:rPr>
        <w:t>5</w:t>
      </w:r>
      <w:r>
        <w:rPr>
          <w:rFonts w:eastAsiaTheme="majorEastAsia"/>
          <w:color w:val="4A442A" w:themeColor="background2" w:themeShade="40"/>
          <w:sz w:val="28"/>
          <w:szCs w:val="28"/>
        </w:rPr>
        <w:t xml:space="preserve"> </w:t>
      </w:r>
      <w:r w:rsidR="00367FAB" w:rsidRPr="00367FAB">
        <w:rPr>
          <w:rFonts w:eastAsiaTheme="majorEastAsia"/>
          <w:color w:val="4A442A" w:themeColor="background2" w:themeShade="40"/>
          <w:sz w:val="28"/>
          <w:szCs w:val="28"/>
        </w:rPr>
        <w:t>Tester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15534BF8"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33FE57B" w14:textId="77777777" w:rsidR="00D90D78" w:rsidRPr="00B70972" w:rsidRDefault="00D90D78" w:rsidP="00755B3C">
            <w:r w:rsidRPr="00D71F43">
              <w:t>Alokace: 100</w:t>
            </w:r>
            <w:r>
              <w:t xml:space="preserve"> </w:t>
            </w:r>
            <w:r w:rsidRPr="00D71F43">
              <w:t>%</w:t>
            </w:r>
          </w:p>
        </w:tc>
      </w:tr>
      <w:tr w:rsidR="00D90D78" w:rsidRPr="00091145" w14:paraId="16D5679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79629FC" w14:textId="76F32DDD" w:rsidR="00D90D78" w:rsidRPr="00091145" w:rsidRDefault="00CA5AEE" w:rsidP="00755B3C">
            <w:pPr>
              <w:spacing w:after="160" w:line="259" w:lineRule="auto"/>
              <w:jc w:val="both"/>
            </w:pPr>
            <w:r w:rsidRPr="00D71F43">
              <w:t xml:space="preserve"> Počet MD: max. </w:t>
            </w:r>
            <w:r w:rsidR="00367FAB">
              <w:t>120</w:t>
            </w:r>
            <w:r w:rsidRPr="00D71F43">
              <w:t xml:space="preserve"> MD (</w:t>
            </w:r>
            <w:r w:rsidR="00367FAB">
              <w:t>960</w:t>
            </w:r>
            <w:r w:rsidRPr="00D71F43">
              <w:t xml:space="preserve"> člověkohodin)</w:t>
            </w:r>
          </w:p>
        </w:tc>
      </w:tr>
    </w:tbl>
    <w:p w14:paraId="0E8E4740" w14:textId="48874246" w:rsidR="00D90D78" w:rsidRPr="00D90D78" w:rsidRDefault="00D90D78" w:rsidP="00D90D78">
      <w:pPr>
        <w:tabs>
          <w:tab w:val="center" w:pos="4819"/>
        </w:tabs>
        <w:rPr>
          <w:rFonts w:eastAsiaTheme="majorEastAsia"/>
          <w:sz w:val="28"/>
          <w:szCs w:val="28"/>
        </w:rPr>
        <w:sectPr w:rsidR="00D90D78" w:rsidRPr="00D90D78" w:rsidSect="00AF46EC">
          <w:footerReference w:type="default" r:id="rId16"/>
          <w:footerReference w:type="first" r:id="rId17"/>
          <w:footnotePr>
            <w:numFmt w:val="chicago"/>
          </w:footnotePr>
          <w:pgSz w:w="11906" w:h="16838" w:code="9"/>
          <w:pgMar w:top="1134" w:right="1134" w:bottom="1134" w:left="1134" w:header="709" w:footer="425" w:gutter="0"/>
          <w:pgNumType w:start="25"/>
          <w:cols w:space="708"/>
          <w:docGrid w:linePitch="360"/>
        </w:sectPr>
      </w:pPr>
    </w:p>
    <w:p w14:paraId="46B50836" w14:textId="7014F179"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59"/>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212451C8" w:rsidR="00D90D78" w:rsidRPr="005538A0" w:rsidRDefault="00F91473" w:rsidP="00755B3C">
            <w:pPr>
              <w:ind w:left="2"/>
              <w:rPr>
                <w:rFonts w:eastAsia="Calibri"/>
                <w:b/>
                <w:sz w:val="20"/>
                <w:szCs w:val="20"/>
                <w:lang w:eastAsia="cs-CZ"/>
              </w:rPr>
            </w:pPr>
            <w:r w:rsidRPr="00613557">
              <w:rPr>
                <w:rFonts w:ascii="Calibri" w:hAnsi="Calibri" w:cs="Calibri"/>
                <w:bCs/>
                <w:lang w:eastAsia="cs-CZ"/>
              </w:rPr>
              <w:t xml:space="preserve">Kotlin Vývojář </w:t>
            </w:r>
            <w:proofErr w:type="spellStart"/>
            <w:r w:rsidRPr="00613557">
              <w:rPr>
                <w:rFonts w:ascii="Calibri" w:hAnsi="Calibri" w:cs="Calibri"/>
                <w:bCs/>
                <w:lang w:eastAsia="cs-CZ"/>
              </w:rPr>
              <w:t>Backend</w:t>
            </w:r>
            <w:proofErr w:type="spellEnd"/>
            <w:r w:rsidRPr="00613557">
              <w:rPr>
                <w:rFonts w:ascii="Calibri" w:hAnsi="Calibri" w:cs="Calibri"/>
                <w:bCs/>
                <w:lang w:eastAsia="cs-CZ"/>
              </w:rPr>
              <w:t xml:space="preserve">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F91473" w14:paraId="4C757ECD"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4795D" w14:textId="6724C770" w:rsidR="00F91473" w:rsidRPr="00613557" w:rsidRDefault="00CE22E2" w:rsidP="00755B3C">
            <w:pPr>
              <w:ind w:left="2"/>
              <w:rPr>
                <w:rFonts w:ascii="Calibri" w:hAnsi="Calibri" w:cs="Calibri"/>
                <w:bCs/>
                <w:lang w:eastAsia="cs-CZ"/>
              </w:rPr>
            </w:pPr>
            <w:r w:rsidRPr="00613557">
              <w:rPr>
                <w:rFonts w:ascii="Calibri" w:hAnsi="Calibri" w:cs="Calibri"/>
                <w:bCs/>
                <w:lang w:eastAsia="cs-CZ"/>
              </w:rPr>
              <w:t xml:space="preserve">Kotlin Vývojář </w:t>
            </w:r>
            <w:proofErr w:type="spellStart"/>
            <w:r w:rsidRPr="00613557">
              <w:rPr>
                <w:rFonts w:ascii="Calibri" w:hAnsi="Calibri" w:cs="Calibri"/>
                <w:bCs/>
                <w:lang w:eastAsia="cs-CZ"/>
              </w:rPr>
              <w:t>Frontend</w:t>
            </w:r>
            <w:proofErr w:type="spellEnd"/>
            <w:r w:rsidRPr="00613557">
              <w:rPr>
                <w:rFonts w:ascii="Calibri" w:hAnsi="Calibri" w:cs="Calibri"/>
                <w:bCs/>
                <w:lang w:eastAsia="cs-CZ"/>
              </w:rPr>
              <w:t xml:space="preserve">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A48C" w14:textId="46A6F2B6" w:rsidR="00F91473" w:rsidRPr="00D90D78" w:rsidRDefault="00CE22E2" w:rsidP="00755B3C">
            <w:pPr>
              <w:rPr>
                <w:rFonts w:eastAsia="Calibri"/>
                <w:bCs/>
                <w:sz w:val="20"/>
                <w:szCs w:val="20"/>
                <w:lang w:eastAsia="cs-CZ"/>
              </w:rPr>
            </w:pPr>
            <w:r>
              <w:rPr>
                <w:rFonts w:eastAsia="Calibri"/>
                <w:bCs/>
                <w:sz w:val="20"/>
                <w:szCs w:val="20"/>
                <w:lang w:eastAsia="cs-CZ"/>
              </w:rPr>
              <w:t>1 osoba</w:t>
            </w:r>
          </w:p>
        </w:tc>
      </w:tr>
      <w:tr w:rsidR="00CE22E2" w14:paraId="44ACF96B"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A979D" w14:textId="0987895F" w:rsidR="00CE22E2" w:rsidRPr="00613557" w:rsidRDefault="00E82362" w:rsidP="00755B3C">
            <w:pPr>
              <w:ind w:left="2"/>
              <w:rPr>
                <w:rFonts w:ascii="Calibri" w:hAnsi="Calibri" w:cs="Calibri"/>
                <w:bCs/>
                <w:lang w:eastAsia="cs-CZ"/>
              </w:rPr>
            </w:pPr>
            <w:r w:rsidRPr="00E82362">
              <w:rPr>
                <w:rFonts w:ascii="Calibri" w:hAnsi="Calibri" w:cs="Calibri"/>
                <w:bCs/>
                <w:lang w:eastAsia="cs-CZ"/>
              </w:rPr>
              <w:t>ICT Business Analytik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7379B" w14:textId="238B3EDE" w:rsidR="00CE22E2" w:rsidRDefault="00E82362" w:rsidP="00755B3C">
            <w:pPr>
              <w:rPr>
                <w:rFonts w:eastAsia="Calibri"/>
                <w:bCs/>
                <w:sz w:val="20"/>
                <w:szCs w:val="20"/>
                <w:lang w:eastAsia="cs-CZ"/>
              </w:rPr>
            </w:pPr>
            <w:r>
              <w:rPr>
                <w:rFonts w:eastAsia="Calibri"/>
                <w:bCs/>
                <w:sz w:val="20"/>
                <w:szCs w:val="20"/>
                <w:lang w:eastAsia="cs-CZ"/>
              </w:rPr>
              <w:t>1 osoba</w:t>
            </w:r>
          </w:p>
        </w:tc>
      </w:tr>
      <w:tr w:rsidR="00E82362" w14:paraId="297CA357"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0B9CB" w14:textId="569D6C9E" w:rsidR="00E82362" w:rsidRPr="00E82362" w:rsidRDefault="002F19D5" w:rsidP="00755B3C">
            <w:pPr>
              <w:ind w:left="2"/>
              <w:rPr>
                <w:rFonts w:ascii="Calibri" w:hAnsi="Calibri" w:cs="Calibri"/>
                <w:bCs/>
                <w:lang w:eastAsia="cs-CZ"/>
              </w:rPr>
            </w:pPr>
            <w:proofErr w:type="spellStart"/>
            <w:r w:rsidRPr="00613557">
              <w:rPr>
                <w:rFonts w:ascii="Calibri" w:hAnsi="Calibri" w:cs="Calibri"/>
                <w:bCs/>
                <w:lang w:eastAsia="cs-CZ"/>
              </w:rPr>
              <w:t>Solution</w:t>
            </w:r>
            <w:proofErr w:type="spellEnd"/>
            <w:r w:rsidRPr="00613557">
              <w:rPr>
                <w:rFonts w:ascii="Calibri" w:hAnsi="Calibri" w:cs="Calibri"/>
                <w:bCs/>
                <w:lang w:eastAsia="cs-CZ"/>
              </w:rPr>
              <w:t xml:space="preserve"> architekt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47797" w14:textId="04CAEF6A" w:rsidR="00E82362" w:rsidRDefault="002F19D5" w:rsidP="00755B3C">
            <w:pPr>
              <w:rPr>
                <w:rFonts w:eastAsia="Calibri"/>
                <w:bCs/>
                <w:sz w:val="20"/>
                <w:szCs w:val="20"/>
                <w:lang w:eastAsia="cs-CZ"/>
              </w:rPr>
            </w:pPr>
            <w:r>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5DEF5374" w:rsidR="00D90D78" w:rsidRPr="005538A0" w:rsidRDefault="00B755C8" w:rsidP="00755B3C">
            <w:pPr>
              <w:ind w:left="2"/>
              <w:rPr>
                <w:rFonts w:eastAsia="Calibri"/>
                <w:b/>
                <w:sz w:val="20"/>
                <w:szCs w:val="20"/>
                <w:lang w:eastAsia="cs-CZ"/>
              </w:rPr>
            </w:pPr>
            <w:r w:rsidRPr="00B755C8">
              <w:rPr>
                <w:rFonts w:eastAsia="Calibri"/>
                <w:sz w:val="20"/>
                <w:szCs w:val="20"/>
                <w:lang w:eastAsia="cs-CZ"/>
              </w:rPr>
              <w:t>Tester senior</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0485D655" w:rsidR="00D90D78" w:rsidRPr="00D90D78" w:rsidRDefault="00B755C8" w:rsidP="00755B3C">
            <w:pPr>
              <w:rPr>
                <w:rFonts w:eastAsia="Calibri"/>
                <w:bCs/>
                <w:sz w:val="20"/>
                <w:szCs w:val="20"/>
                <w:lang w:eastAsia="cs-CZ"/>
              </w:rPr>
            </w:pPr>
            <w:r>
              <w:rPr>
                <w:rFonts w:eastAsia="Calibri"/>
                <w:bCs/>
                <w:sz w:val="20"/>
                <w:szCs w:val="20"/>
                <w:lang w:eastAsia="cs-CZ"/>
              </w:rPr>
              <w:t>1 osoba</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lastRenderedPageBreak/>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38F8B1A1" w:rsidR="00D90D78" w:rsidRPr="009B376F" w:rsidRDefault="00B755C8" w:rsidP="00B755C8">
            <w:pPr>
              <w:keepNext/>
              <w:keepLines/>
              <w:rPr>
                <w:rFonts w:eastAsia="Calibri"/>
                <w:sz w:val="18"/>
                <w:szCs w:val="18"/>
                <w:lang w:eastAsia="cs-CZ"/>
              </w:rPr>
            </w:pPr>
            <w:r w:rsidRPr="00613557">
              <w:rPr>
                <w:rFonts w:ascii="Calibri" w:hAnsi="Calibri" w:cs="Calibri"/>
                <w:bCs/>
                <w:lang w:eastAsia="cs-CZ"/>
              </w:rPr>
              <w:t xml:space="preserve">Kotlin Vývojář </w:t>
            </w:r>
            <w:proofErr w:type="spellStart"/>
            <w:r w:rsidRPr="00613557">
              <w:rPr>
                <w:rFonts w:ascii="Calibri" w:hAnsi="Calibri" w:cs="Calibri"/>
                <w:bCs/>
                <w:lang w:eastAsia="cs-CZ"/>
              </w:rPr>
              <w:t>Backend</w:t>
            </w:r>
            <w:proofErr w:type="spellEnd"/>
            <w:r w:rsidRPr="00613557">
              <w:rPr>
                <w:rFonts w:ascii="Calibri" w:hAnsi="Calibri" w:cs="Calibri"/>
                <w:bCs/>
                <w:lang w:eastAsia="cs-CZ"/>
              </w:rPr>
              <w:t xml:space="preserve"> senior</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3BAD5D85" w:rsidR="00D90D78" w:rsidRPr="003627F6" w:rsidRDefault="00B755C8" w:rsidP="00B755C8">
            <w:pPr>
              <w:keepNext/>
              <w:keepLines/>
              <w:rPr>
                <w:rFonts w:eastAsia="Calibri"/>
                <w:bCs/>
                <w:sz w:val="20"/>
                <w:szCs w:val="20"/>
                <w:lang w:eastAsia="cs-CZ"/>
              </w:rPr>
            </w:pPr>
            <w:r w:rsidRPr="00613557">
              <w:rPr>
                <w:rFonts w:ascii="Calibri" w:hAnsi="Calibri" w:cs="Calibri"/>
                <w:bCs/>
                <w:lang w:eastAsia="cs-CZ"/>
              </w:rPr>
              <w:t xml:space="preserve">Kotlin Vývojář </w:t>
            </w:r>
            <w:proofErr w:type="spellStart"/>
            <w:r w:rsidRPr="00613557">
              <w:rPr>
                <w:rFonts w:ascii="Calibri" w:hAnsi="Calibri" w:cs="Calibri"/>
                <w:bCs/>
                <w:lang w:eastAsia="cs-CZ"/>
              </w:rPr>
              <w:t>Frontend</w:t>
            </w:r>
            <w:proofErr w:type="spellEnd"/>
            <w:r w:rsidRPr="00613557">
              <w:rPr>
                <w:rFonts w:ascii="Calibri" w:hAnsi="Calibri" w:cs="Calibri"/>
                <w:bCs/>
                <w:lang w:eastAsia="cs-CZ"/>
              </w:rPr>
              <w:t xml:space="preserve"> senior</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r w:rsidR="00D90D78" w:rsidRPr="009B376F" w14:paraId="17A89A2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4694CDE7" w14:textId="4CE7796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5ABF5A0" w14:textId="68F34E2F" w:rsidR="00D90D78" w:rsidRPr="009B376F" w:rsidRDefault="00B755C8" w:rsidP="00B755C8">
            <w:pPr>
              <w:keepNext/>
              <w:keepLines/>
              <w:rPr>
                <w:rFonts w:eastAsia="Calibri"/>
                <w:sz w:val="18"/>
                <w:szCs w:val="18"/>
                <w:lang w:eastAsia="cs-CZ"/>
              </w:rPr>
            </w:pPr>
            <w:r w:rsidRPr="00E82362">
              <w:rPr>
                <w:rFonts w:ascii="Calibri" w:hAnsi="Calibri" w:cs="Calibri"/>
                <w:bCs/>
                <w:lang w:eastAsia="cs-CZ"/>
              </w:rPr>
              <w:t>ICT Business Analytik senior</w:t>
            </w:r>
          </w:p>
        </w:tc>
        <w:tc>
          <w:tcPr>
            <w:tcW w:w="1181" w:type="pct"/>
            <w:tcBorders>
              <w:top w:val="single" w:sz="4" w:space="0" w:color="auto"/>
              <w:left w:val="single" w:sz="4" w:space="0" w:color="auto"/>
              <w:bottom w:val="single" w:sz="4" w:space="0" w:color="auto"/>
            </w:tcBorders>
            <w:shd w:val="clear" w:color="auto" w:fill="auto"/>
            <w:vAlign w:val="center"/>
          </w:tcPr>
          <w:p w14:paraId="40FAEBBE" w14:textId="77777777" w:rsidR="00D90D78" w:rsidRPr="009B376F" w:rsidRDefault="00D90D78" w:rsidP="00755B3C">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7532B216"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34E6DC92" w14:textId="77777777" w:rsidR="00D90D78" w:rsidRPr="009B376F" w:rsidRDefault="00D90D78" w:rsidP="00755B3C">
            <w:pPr>
              <w:keepNext/>
              <w:keepLines/>
              <w:jc w:val="center"/>
              <w:rPr>
                <w:sz w:val="18"/>
                <w:szCs w:val="18"/>
              </w:rPr>
            </w:pPr>
          </w:p>
        </w:tc>
      </w:tr>
      <w:tr w:rsidR="00D90D78" w:rsidRPr="009B376F" w14:paraId="460269D5"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3A2E2D65" w14:textId="66416F1E" w:rsidR="00D90D78" w:rsidRPr="009B376F" w:rsidRDefault="00D90D78" w:rsidP="00755B3C">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18905F20" w14:textId="49370DA5" w:rsidR="00D90D78" w:rsidRPr="009B376F" w:rsidRDefault="00B755C8" w:rsidP="00B755C8">
            <w:pPr>
              <w:keepNext/>
              <w:keepLines/>
              <w:rPr>
                <w:rFonts w:eastAsia="Calibri"/>
                <w:sz w:val="18"/>
                <w:szCs w:val="18"/>
                <w:lang w:eastAsia="cs-CZ"/>
              </w:rPr>
            </w:pPr>
            <w:proofErr w:type="spellStart"/>
            <w:r w:rsidRPr="00613557">
              <w:rPr>
                <w:rFonts w:ascii="Calibri" w:hAnsi="Calibri" w:cs="Calibri"/>
                <w:bCs/>
                <w:lang w:eastAsia="cs-CZ"/>
              </w:rPr>
              <w:t>Solution</w:t>
            </w:r>
            <w:proofErr w:type="spellEnd"/>
            <w:r w:rsidRPr="00613557">
              <w:rPr>
                <w:rFonts w:ascii="Calibri" w:hAnsi="Calibri" w:cs="Calibri"/>
                <w:bCs/>
                <w:lang w:eastAsia="cs-CZ"/>
              </w:rPr>
              <w:t xml:space="preserve"> architekt senior</w:t>
            </w:r>
          </w:p>
        </w:tc>
        <w:tc>
          <w:tcPr>
            <w:tcW w:w="1181" w:type="pct"/>
            <w:tcBorders>
              <w:top w:val="single" w:sz="4" w:space="0" w:color="auto"/>
              <w:left w:val="single" w:sz="4" w:space="0" w:color="auto"/>
              <w:bottom w:val="single" w:sz="4" w:space="0" w:color="auto"/>
            </w:tcBorders>
            <w:shd w:val="clear" w:color="auto" w:fill="auto"/>
            <w:vAlign w:val="center"/>
          </w:tcPr>
          <w:p w14:paraId="759E0385"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49FA0EA9"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1911414A" w14:textId="77777777" w:rsidR="00D90D78" w:rsidRPr="009B376F" w:rsidRDefault="00D90D78" w:rsidP="00755B3C">
            <w:pPr>
              <w:keepNext/>
              <w:keepLines/>
              <w:jc w:val="center"/>
              <w:rPr>
                <w:rFonts w:asciiTheme="minorHAnsi" w:hAnsiTheme="minorHAnsi"/>
                <w:sz w:val="18"/>
                <w:szCs w:val="18"/>
                <w:highlight w:val="yellow"/>
                <w:lang w:val="en-US"/>
              </w:rPr>
            </w:pPr>
          </w:p>
        </w:tc>
      </w:tr>
      <w:tr w:rsidR="00D90D78" w:rsidRPr="009B376F" w14:paraId="5682BC54" w14:textId="77777777" w:rsidTr="0041666F">
        <w:trPr>
          <w:trHeight w:val="851"/>
          <w:jc w:val="center"/>
        </w:trPr>
        <w:tc>
          <w:tcPr>
            <w:tcW w:w="363" w:type="pct"/>
            <w:tcBorders>
              <w:top w:val="single" w:sz="4" w:space="0" w:color="auto"/>
              <w:left w:val="single" w:sz="4" w:space="0" w:color="auto"/>
              <w:bottom w:val="single" w:sz="4" w:space="0" w:color="auto"/>
            </w:tcBorders>
            <w:shd w:val="clear" w:color="auto" w:fill="auto"/>
          </w:tcPr>
          <w:p w14:paraId="65A2E1D3"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5.</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34BE4680" w14:textId="3FBC57C0" w:rsidR="00D90D78" w:rsidRDefault="00B755C8" w:rsidP="00B755C8">
            <w:pPr>
              <w:keepNext/>
              <w:keepLines/>
              <w:rPr>
                <w:rFonts w:eastAsia="Calibri"/>
                <w:bCs/>
                <w:sz w:val="20"/>
                <w:szCs w:val="20"/>
                <w:lang w:eastAsia="cs-CZ"/>
              </w:rPr>
            </w:pPr>
            <w:r w:rsidRPr="00B755C8">
              <w:rPr>
                <w:rFonts w:eastAsia="Calibri"/>
                <w:sz w:val="20"/>
                <w:szCs w:val="20"/>
                <w:lang w:eastAsia="cs-CZ"/>
              </w:rPr>
              <w:t>Tester senior</w:t>
            </w:r>
          </w:p>
        </w:tc>
        <w:tc>
          <w:tcPr>
            <w:tcW w:w="1181" w:type="pct"/>
            <w:tcBorders>
              <w:top w:val="single" w:sz="4" w:space="0" w:color="auto"/>
              <w:left w:val="single" w:sz="4" w:space="0" w:color="auto"/>
              <w:bottom w:val="single" w:sz="4" w:space="0" w:color="auto"/>
            </w:tcBorders>
            <w:shd w:val="clear" w:color="auto" w:fill="auto"/>
            <w:vAlign w:val="center"/>
          </w:tcPr>
          <w:p w14:paraId="02A37718" w14:textId="77777777" w:rsidR="00D90D78" w:rsidRPr="009B376F" w:rsidRDefault="00D90D78" w:rsidP="00755B3C">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41C77FC" w14:textId="77777777" w:rsidR="00D90D78" w:rsidRPr="009B376F" w:rsidRDefault="00D90D78" w:rsidP="00755B3C">
            <w:pPr>
              <w:keepNext/>
              <w:keepLines/>
              <w:jc w:val="center"/>
              <w:rPr>
                <w:rFonts w:asciiTheme="minorHAnsi" w:hAnsiTheme="minorHAnsi"/>
                <w:sz w:val="18"/>
                <w:szCs w:val="18"/>
              </w:rPr>
            </w:pPr>
          </w:p>
        </w:tc>
        <w:tc>
          <w:tcPr>
            <w:tcW w:w="1097" w:type="pct"/>
            <w:tcBorders>
              <w:top w:val="single" w:sz="4" w:space="0" w:color="auto"/>
              <w:bottom w:val="single" w:sz="4" w:space="0" w:color="auto"/>
              <w:right w:val="single" w:sz="4" w:space="0" w:color="auto"/>
            </w:tcBorders>
            <w:shd w:val="clear" w:color="auto" w:fill="auto"/>
          </w:tcPr>
          <w:p w14:paraId="6333D517" w14:textId="77777777" w:rsidR="00D90D78" w:rsidRPr="009B376F" w:rsidRDefault="00D90D78" w:rsidP="00755B3C">
            <w:pPr>
              <w:keepNext/>
              <w:keepLines/>
              <w:jc w:val="center"/>
              <w:rPr>
                <w:rFonts w:asciiTheme="minorHAnsi" w:hAnsiTheme="minorHAnsi"/>
                <w:sz w:val="18"/>
                <w:szCs w:val="18"/>
                <w:highlight w:val="yellow"/>
                <w:lang w:val="en-US"/>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5BBEC69C" w:rsidR="00D90D78" w:rsidRPr="00E93A02" w:rsidRDefault="00D74246" w:rsidP="00E93A02">
            <w:pPr>
              <w:ind w:left="2"/>
              <w:rPr>
                <w:b/>
                <w:bCs/>
                <w:sz w:val="20"/>
                <w:szCs w:val="20"/>
              </w:rPr>
            </w:pPr>
            <w:r w:rsidRPr="00D74246">
              <w:rPr>
                <w:b/>
                <w:bCs/>
                <w:sz w:val="20"/>
                <w:szCs w:val="20"/>
              </w:rPr>
              <w:t xml:space="preserve">Kotlin Vývojář </w:t>
            </w:r>
            <w:proofErr w:type="spellStart"/>
            <w:r w:rsidRPr="00D74246">
              <w:rPr>
                <w:b/>
                <w:bCs/>
                <w:sz w:val="20"/>
                <w:szCs w:val="20"/>
              </w:rPr>
              <w:t>Backend</w:t>
            </w:r>
            <w:proofErr w:type="spellEnd"/>
            <w:r w:rsidRPr="00D74246">
              <w:rPr>
                <w:b/>
                <w:bCs/>
                <w:sz w:val="20"/>
                <w:szCs w:val="20"/>
              </w:rPr>
              <w:t xml:space="preserve"> senior</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16C9D3BB" w:rsidR="009B3A1E" w:rsidRPr="0041666F" w:rsidRDefault="00046935" w:rsidP="009B3A1E">
            <w:pPr>
              <w:ind w:left="2"/>
              <w:rPr>
                <w:sz w:val="20"/>
                <w:szCs w:val="20"/>
              </w:rPr>
            </w:pPr>
            <w:r w:rsidRPr="00046935">
              <w:rPr>
                <w:sz w:val="20"/>
                <w:szCs w:val="20"/>
              </w:rPr>
              <w:t>Minimálně 3 roky praxe programování v programovacím jazyku Kotlin</w:t>
            </w:r>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375B166E" w:rsidR="009B3A1E" w:rsidRPr="0041666F" w:rsidRDefault="009E49A1" w:rsidP="009B3A1E">
            <w:pPr>
              <w:ind w:left="2"/>
              <w:rPr>
                <w:sz w:val="20"/>
                <w:szCs w:val="20"/>
              </w:rPr>
            </w:pPr>
            <w:r w:rsidRPr="0041666F">
              <w:rPr>
                <w:sz w:val="20"/>
                <w:szCs w:val="20"/>
              </w:rPr>
              <w:t>Minimálně řádně ukončené středoškolské vzdělání s maturitou</w:t>
            </w:r>
          </w:p>
        </w:tc>
      </w:tr>
      <w:tr w:rsidR="0041666F" w:rsidRPr="009B3A1E"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5822A1B9" w:rsidR="0041666F" w:rsidRPr="0041666F" w:rsidRDefault="009D5364" w:rsidP="009B3A1E">
            <w:pPr>
              <w:ind w:left="2"/>
              <w:rPr>
                <w:sz w:val="20"/>
                <w:szCs w:val="20"/>
              </w:rPr>
            </w:pPr>
            <w:r w:rsidRPr="009D5364">
              <w:rPr>
                <w:sz w:val="20"/>
                <w:szCs w:val="20"/>
              </w:rPr>
              <w:t>Znalost programovacího jazyka Kotlin</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7444A6AE" w:rsidR="009B3A1E" w:rsidRPr="0041666F" w:rsidRDefault="009166B9" w:rsidP="005A6DD3">
            <w:pPr>
              <w:ind w:left="2"/>
              <w:rPr>
                <w:sz w:val="20"/>
                <w:szCs w:val="20"/>
                <w:lang w:eastAsia="cs-CZ"/>
              </w:rPr>
            </w:pPr>
            <w:r w:rsidRPr="009166B9">
              <w:rPr>
                <w:sz w:val="20"/>
                <w:szCs w:val="20"/>
              </w:rPr>
              <w:t xml:space="preserve">Znalost některé/ho z nástrojů, postupů a technologií: JDBC, MAVEN, </w:t>
            </w:r>
            <w:proofErr w:type="spellStart"/>
            <w:r w:rsidRPr="009166B9">
              <w:rPr>
                <w:sz w:val="20"/>
                <w:szCs w:val="20"/>
              </w:rPr>
              <w:t>Apache</w:t>
            </w:r>
            <w:proofErr w:type="spellEnd"/>
            <w:r w:rsidRPr="009166B9">
              <w:rPr>
                <w:sz w:val="20"/>
                <w:szCs w:val="20"/>
              </w:rPr>
              <w:t xml:space="preserve"> </w:t>
            </w:r>
            <w:proofErr w:type="spellStart"/>
            <w:r w:rsidRPr="009166B9">
              <w:rPr>
                <w:sz w:val="20"/>
                <w:szCs w:val="20"/>
              </w:rPr>
              <w:t>Tomcat</w:t>
            </w:r>
            <w:proofErr w:type="spellEnd"/>
            <w:r w:rsidRPr="009166B9">
              <w:rPr>
                <w:sz w:val="20"/>
                <w:szCs w:val="20"/>
              </w:rPr>
              <w:t xml:space="preserve">, Polymer 2, NGINX, SOAP, REST, </w:t>
            </w:r>
            <w:proofErr w:type="spellStart"/>
            <w:r w:rsidRPr="009166B9">
              <w:rPr>
                <w:sz w:val="20"/>
                <w:szCs w:val="20"/>
              </w:rPr>
              <w:t>GraphQL</w:t>
            </w:r>
            <w:proofErr w:type="spellEnd"/>
            <w:r w:rsidRPr="009166B9">
              <w:rPr>
                <w:sz w:val="20"/>
                <w:szCs w:val="20"/>
              </w:rPr>
              <w:t xml:space="preserve">, JMS, GIT, </w:t>
            </w:r>
            <w:proofErr w:type="spellStart"/>
            <w:r w:rsidRPr="009166B9">
              <w:rPr>
                <w:sz w:val="20"/>
                <w:szCs w:val="20"/>
              </w:rPr>
              <w:t>Docker</w:t>
            </w:r>
            <w:proofErr w:type="spellEnd"/>
            <w:r w:rsidRPr="009166B9">
              <w:rPr>
                <w:sz w:val="20"/>
                <w:szCs w:val="20"/>
              </w:rPr>
              <w:t xml:space="preserve">, </w:t>
            </w:r>
            <w:proofErr w:type="spellStart"/>
            <w:r w:rsidRPr="009166B9">
              <w:rPr>
                <w:sz w:val="20"/>
                <w:szCs w:val="20"/>
              </w:rPr>
              <w:t>Kubernetes</w:t>
            </w:r>
            <w:proofErr w:type="spellEnd"/>
            <w:r w:rsidRPr="009166B9">
              <w:rPr>
                <w:sz w:val="20"/>
                <w:szCs w:val="20"/>
              </w:rPr>
              <w:t xml:space="preserve">, </w:t>
            </w:r>
            <w:proofErr w:type="spellStart"/>
            <w:r w:rsidRPr="009166B9">
              <w:rPr>
                <w:sz w:val="20"/>
                <w:szCs w:val="20"/>
              </w:rPr>
              <w:t>Application</w:t>
            </w:r>
            <w:proofErr w:type="spellEnd"/>
            <w:r w:rsidRPr="009166B9">
              <w:rPr>
                <w:sz w:val="20"/>
                <w:szCs w:val="20"/>
              </w:rPr>
              <w:t xml:space="preserve"> </w:t>
            </w:r>
            <w:proofErr w:type="spellStart"/>
            <w:r w:rsidRPr="009166B9">
              <w:rPr>
                <w:sz w:val="20"/>
                <w:szCs w:val="20"/>
              </w:rPr>
              <w:t>Insights</w:t>
            </w:r>
            <w:proofErr w:type="spellEnd"/>
            <w:r w:rsidRPr="009166B9">
              <w:rPr>
                <w:sz w:val="20"/>
                <w:szCs w:val="20"/>
              </w:rPr>
              <w:t xml:space="preserve">, </w:t>
            </w:r>
            <w:proofErr w:type="spellStart"/>
            <w:r w:rsidRPr="009166B9">
              <w:rPr>
                <w:sz w:val="20"/>
                <w:szCs w:val="20"/>
              </w:rPr>
              <w:t>DevOps</w:t>
            </w:r>
            <w:proofErr w:type="spellEnd"/>
          </w:p>
        </w:tc>
      </w:tr>
      <w:tr w:rsidR="009166B9" w14:paraId="6C3E45C6"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BD3244" w14:textId="64C028BE" w:rsidR="009166B9" w:rsidRPr="009166B9" w:rsidRDefault="00A179BC" w:rsidP="009166B9">
            <w:pPr>
              <w:ind w:left="2"/>
              <w:rPr>
                <w:sz w:val="20"/>
                <w:szCs w:val="20"/>
              </w:rPr>
            </w:pPr>
            <w:r w:rsidRPr="00A179BC">
              <w:rPr>
                <w:sz w:val="20"/>
                <w:szCs w:val="20"/>
              </w:rPr>
              <w:t>Znalost SQL databází a databázových modelů</w:t>
            </w:r>
          </w:p>
        </w:tc>
      </w:tr>
      <w:tr w:rsidR="00F143F8" w14:paraId="455C681F"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319BE993" w14:textId="6A0822A0" w:rsidR="00F143F8" w:rsidRPr="001565E7" w:rsidRDefault="00F143F8" w:rsidP="009166B9">
            <w:pPr>
              <w:ind w:left="2"/>
              <w:rPr>
                <w:sz w:val="20"/>
                <w:szCs w:val="20"/>
              </w:rPr>
            </w:pPr>
            <w:r w:rsidRPr="00F143F8">
              <w:rPr>
                <w:sz w:val="20"/>
                <w:szCs w:val="20"/>
              </w:rPr>
              <w:t>Znalost českého nebo slovenského jazyka, včetně odborné terminologie týkající se předmětu Veřejné zakázky (písemný i mluvený projev).</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0A2811AB" w:rsidR="00461A80" w:rsidRPr="00D546CE" w:rsidRDefault="00946C62" w:rsidP="00CE6680">
            <w:pPr>
              <w:spacing w:before="240" w:after="240" w:line="240" w:lineRule="auto"/>
              <w:jc w:val="both"/>
              <w:rPr>
                <w:sz w:val="20"/>
                <w:szCs w:val="20"/>
              </w:rPr>
            </w:pPr>
            <w:r w:rsidRPr="00946C62">
              <w:rPr>
                <w:bCs/>
                <w:sz w:val="20"/>
                <w:szCs w:val="20"/>
                <w:lang w:eastAsia="cs-CZ"/>
              </w:rPr>
              <w:t xml:space="preserve">Účast na minimálně 2 ICT projektech v roli Kotlin vývojář v oblasti sektoru Telekomunikace nebo Bankovnictví nebo Energetika nebo Veřejný sektor, z toho předmětem 1 z uvedených ICT projektů byla </w:t>
            </w:r>
            <w:r w:rsidRPr="00946C62">
              <w:rPr>
                <w:bCs/>
                <w:sz w:val="20"/>
                <w:szCs w:val="20"/>
                <w:lang w:eastAsia="cs-CZ"/>
              </w:rPr>
              <w:lastRenderedPageBreak/>
              <w:t>realizace nebo podpora informačního systému pro minimálně 1000 koncových uživatelů, přičemž účast na každém z projektů trvala minimálně 6 měsíců a zároveň práce Odborné role na každém z projektů odpovídala rozsahu minimálně 30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lastRenderedPageBreak/>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E93A02" w:rsidRPr="009B3A1E" w14:paraId="306846B4"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2152639" w14:textId="2CBCF613" w:rsidR="00E93A02" w:rsidRPr="00E93A02" w:rsidRDefault="00B92522" w:rsidP="00E93A02">
            <w:pPr>
              <w:ind w:left="2"/>
              <w:rPr>
                <w:b/>
                <w:bCs/>
                <w:sz w:val="20"/>
                <w:szCs w:val="20"/>
              </w:rPr>
            </w:pPr>
            <w:r w:rsidRPr="00B92522">
              <w:rPr>
                <w:b/>
                <w:bCs/>
                <w:sz w:val="20"/>
                <w:szCs w:val="20"/>
              </w:rPr>
              <w:t xml:space="preserve">Kotlin Vývojář </w:t>
            </w:r>
            <w:proofErr w:type="spellStart"/>
            <w:r w:rsidRPr="00B92522">
              <w:rPr>
                <w:b/>
                <w:bCs/>
                <w:sz w:val="20"/>
                <w:szCs w:val="20"/>
              </w:rPr>
              <w:t>Frontend</w:t>
            </w:r>
            <w:proofErr w:type="spellEnd"/>
            <w:r w:rsidRPr="00B92522">
              <w:rPr>
                <w:b/>
                <w:bCs/>
                <w:sz w:val="20"/>
                <w:szCs w:val="20"/>
              </w:rPr>
              <w:t xml:space="preserve"> senior</w:t>
            </w:r>
          </w:p>
        </w:tc>
      </w:tr>
      <w:tr w:rsidR="00E93A02" w:rsidRPr="0041666F" w14:paraId="1766DD6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B6D33BE" w14:textId="6E494D1E" w:rsidR="00E93A02" w:rsidRPr="0041666F" w:rsidRDefault="00BC0734" w:rsidP="00755B3C">
            <w:pPr>
              <w:ind w:left="2"/>
              <w:rPr>
                <w:sz w:val="20"/>
                <w:szCs w:val="20"/>
              </w:rPr>
            </w:pPr>
            <w:r w:rsidRPr="00BC0734">
              <w:rPr>
                <w:sz w:val="20"/>
                <w:szCs w:val="20"/>
              </w:rPr>
              <w:t>Minimálně 3 roky praxe programování v jazyku Kotlin</w:t>
            </w:r>
          </w:p>
        </w:tc>
      </w:tr>
      <w:tr w:rsidR="00E93A02" w:rsidRPr="0041666F" w14:paraId="403E3541" w14:textId="77777777" w:rsidTr="00755B3C">
        <w:trPr>
          <w:trHeight w:val="518"/>
        </w:trPr>
        <w:tc>
          <w:tcPr>
            <w:tcW w:w="9629" w:type="dxa"/>
            <w:tcBorders>
              <w:top w:val="single" w:sz="4" w:space="0" w:color="000000"/>
              <w:left w:val="single" w:sz="4" w:space="0" w:color="000000"/>
              <w:bottom w:val="single" w:sz="4" w:space="0" w:color="000000"/>
              <w:right w:val="single" w:sz="4" w:space="0" w:color="000000"/>
            </w:tcBorders>
          </w:tcPr>
          <w:p w14:paraId="6047DEE1" w14:textId="2B98BEBD" w:rsidR="00E93A02" w:rsidRPr="0041666F" w:rsidRDefault="0041666F" w:rsidP="00755B3C">
            <w:pPr>
              <w:ind w:left="2"/>
              <w:rPr>
                <w:sz w:val="20"/>
                <w:szCs w:val="20"/>
              </w:rPr>
            </w:pPr>
            <w:r w:rsidRPr="0041666F">
              <w:rPr>
                <w:sz w:val="20"/>
                <w:szCs w:val="20"/>
              </w:rPr>
              <w:t>Minimálně řádně ukončené středoškolské vzdělání s maturitou</w:t>
            </w:r>
          </w:p>
        </w:tc>
      </w:tr>
      <w:tr w:rsidR="00E93A02" w:rsidRPr="0041666F" w14:paraId="369BA1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D8DDE73" w14:textId="691238DE" w:rsidR="00E93A02" w:rsidRPr="0041666F" w:rsidRDefault="0018227A" w:rsidP="00755B3C">
            <w:pPr>
              <w:ind w:left="2"/>
              <w:rPr>
                <w:sz w:val="20"/>
                <w:szCs w:val="20"/>
                <w:lang w:eastAsia="cs-CZ"/>
              </w:rPr>
            </w:pPr>
            <w:r w:rsidRPr="0018227A">
              <w:rPr>
                <w:sz w:val="20"/>
                <w:szCs w:val="20"/>
              </w:rPr>
              <w:t>Znalost programovacího jazyka Kotlin</w:t>
            </w:r>
          </w:p>
        </w:tc>
      </w:tr>
      <w:tr w:rsidR="0041666F" w:rsidRPr="0041666F" w14:paraId="06F4C29E"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408D474A" w14:textId="6818A3CB" w:rsidR="0041666F" w:rsidRPr="0041666F" w:rsidRDefault="005D6199" w:rsidP="005A6DD3">
            <w:pPr>
              <w:ind w:left="2"/>
              <w:rPr>
                <w:sz w:val="20"/>
                <w:szCs w:val="20"/>
              </w:rPr>
            </w:pPr>
            <w:r w:rsidRPr="005D6199">
              <w:rPr>
                <w:sz w:val="20"/>
                <w:szCs w:val="20"/>
              </w:rPr>
              <w:t xml:space="preserve">Znalost některé/ho z nástrojů, postupů a technologií: JDBC, MAVEN, </w:t>
            </w:r>
            <w:proofErr w:type="spellStart"/>
            <w:r w:rsidRPr="005D6199">
              <w:rPr>
                <w:sz w:val="20"/>
                <w:szCs w:val="20"/>
              </w:rPr>
              <w:t>Apache</w:t>
            </w:r>
            <w:proofErr w:type="spellEnd"/>
            <w:r w:rsidRPr="005D6199">
              <w:rPr>
                <w:sz w:val="20"/>
                <w:szCs w:val="20"/>
              </w:rPr>
              <w:t xml:space="preserve"> </w:t>
            </w:r>
            <w:proofErr w:type="spellStart"/>
            <w:r w:rsidRPr="005D6199">
              <w:rPr>
                <w:sz w:val="20"/>
                <w:szCs w:val="20"/>
              </w:rPr>
              <w:t>Tomcat</w:t>
            </w:r>
            <w:proofErr w:type="spellEnd"/>
            <w:r w:rsidRPr="005D6199">
              <w:rPr>
                <w:sz w:val="20"/>
                <w:szCs w:val="20"/>
              </w:rPr>
              <w:t xml:space="preserve">, Polymer 2, NGINX, SOAP, REST, </w:t>
            </w:r>
            <w:proofErr w:type="spellStart"/>
            <w:r w:rsidRPr="005D6199">
              <w:rPr>
                <w:sz w:val="20"/>
                <w:szCs w:val="20"/>
              </w:rPr>
              <w:t>GraphQL</w:t>
            </w:r>
            <w:proofErr w:type="spellEnd"/>
            <w:r w:rsidRPr="005D6199">
              <w:rPr>
                <w:sz w:val="20"/>
                <w:szCs w:val="20"/>
              </w:rPr>
              <w:t>, JMS, GIT</w:t>
            </w:r>
          </w:p>
        </w:tc>
      </w:tr>
      <w:tr w:rsidR="00407891" w:rsidRPr="0041666F" w14:paraId="569A0455"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1EF921FF" w14:textId="5BFC4100" w:rsidR="00407891" w:rsidRPr="0041666F" w:rsidRDefault="00407891" w:rsidP="00407891">
            <w:pPr>
              <w:ind w:left="2"/>
              <w:rPr>
                <w:sz w:val="20"/>
                <w:szCs w:val="20"/>
              </w:rPr>
            </w:pPr>
            <w:r w:rsidRPr="00407891">
              <w:rPr>
                <w:sz w:val="20"/>
                <w:szCs w:val="20"/>
              </w:rPr>
              <w:t>Znalost SQL databází a databázových modelů</w:t>
            </w:r>
          </w:p>
        </w:tc>
      </w:tr>
      <w:tr w:rsidR="00610348" w:rsidRPr="0041666F" w14:paraId="3D057E13"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4845E8EC" w14:textId="331D58E9" w:rsidR="00610348" w:rsidRPr="00407891" w:rsidRDefault="00610348" w:rsidP="00407891">
            <w:pPr>
              <w:ind w:left="2"/>
              <w:rPr>
                <w:sz w:val="20"/>
                <w:szCs w:val="20"/>
              </w:rPr>
            </w:pPr>
            <w:r w:rsidRPr="00610348">
              <w:rPr>
                <w:sz w:val="20"/>
                <w:szCs w:val="20"/>
              </w:rPr>
              <w:t xml:space="preserve">Znalost některého z nástrojů: </w:t>
            </w:r>
            <w:proofErr w:type="spellStart"/>
            <w:r w:rsidRPr="00610348">
              <w:rPr>
                <w:sz w:val="20"/>
                <w:szCs w:val="20"/>
              </w:rPr>
              <w:t>Red</w:t>
            </w:r>
            <w:proofErr w:type="spellEnd"/>
            <w:r w:rsidRPr="00610348">
              <w:rPr>
                <w:sz w:val="20"/>
                <w:szCs w:val="20"/>
              </w:rPr>
              <w:t xml:space="preserve"> </w:t>
            </w:r>
            <w:proofErr w:type="spellStart"/>
            <w:r w:rsidRPr="00610348">
              <w:rPr>
                <w:sz w:val="20"/>
                <w:szCs w:val="20"/>
              </w:rPr>
              <w:t>Hat</w:t>
            </w:r>
            <w:proofErr w:type="spellEnd"/>
            <w:r w:rsidRPr="00610348">
              <w:rPr>
                <w:sz w:val="20"/>
                <w:szCs w:val="20"/>
              </w:rPr>
              <w:t xml:space="preserve"> </w:t>
            </w:r>
            <w:proofErr w:type="spellStart"/>
            <w:r w:rsidRPr="00610348">
              <w:rPr>
                <w:sz w:val="20"/>
                <w:szCs w:val="20"/>
              </w:rPr>
              <w:t>OpenShift</w:t>
            </w:r>
            <w:proofErr w:type="spellEnd"/>
            <w:r w:rsidRPr="00610348">
              <w:rPr>
                <w:sz w:val="20"/>
                <w:szCs w:val="20"/>
              </w:rPr>
              <w:t xml:space="preserve">, </w:t>
            </w:r>
            <w:proofErr w:type="spellStart"/>
            <w:r w:rsidRPr="00610348">
              <w:rPr>
                <w:sz w:val="20"/>
                <w:szCs w:val="20"/>
              </w:rPr>
              <w:t>Docker</w:t>
            </w:r>
            <w:proofErr w:type="spellEnd"/>
            <w:r w:rsidRPr="00610348">
              <w:rPr>
                <w:sz w:val="20"/>
                <w:szCs w:val="20"/>
              </w:rPr>
              <w:t xml:space="preserve">, </w:t>
            </w:r>
            <w:proofErr w:type="spellStart"/>
            <w:r w:rsidRPr="00610348">
              <w:rPr>
                <w:sz w:val="20"/>
                <w:szCs w:val="20"/>
              </w:rPr>
              <w:t>Kubernetes</w:t>
            </w:r>
            <w:proofErr w:type="spellEnd"/>
            <w:r w:rsidRPr="00610348">
              <w:rPr>
                <w:sz w:val="20"/>
                <w:szCs w:val="20"/>
              </w:rPr>
              <w:t xml:space="preserve">, </w:t>
            </w:r>
            <w:proofErr w:type="spellStart"/>
            <w:r w:rsidRPr="00610348">
              <w:rPr>
                <w:sz w:val="20"/>
                <w:szCs w:val="20"/>
              </w:rPr>
              <w:t>Application</w:t>
            </w:r>
            <w:proofErr w:type="spellEnd"/>
            <w:r w:rsidRPr="00610348">
              <w:rPr>
                <w:sz w:val="20"/>
                <w:szCs w:val="20"/>
              </w:rPr>
              <w:t xml:space="preserve"> </w:t>
            </w:r>
            <w:proofErr w:type="spellStart"/>
            <w:r w:rsidRPr="00610348">
              <w:rPr>
                <w:sz w:val="20"/>
                <w:szCs w:val="20"/>
              </w:rPr>
              <w:t>Insights</w:t>
            </w:r>
            <w:proofErr w:type="spellEnd"/>
            <w:r w:rsidRPr="00610348">
              <w:rPr>
                <w:sz w:val="20"/>
                <w:szCs w:val="20"/>
              </w:rPr>
              <w:t xml:space="preserve">, </w:t>
            </w:r>
            <w:proofErr w:type="spellStart"/>
            <w:r w:rsidRPr="00610348">
              <w:rPr>
                <w:sz w:val="20"/>
                <w:szCs w:val="20"/>
              </w:rPr>
              <w:t>DevOps</w:t>
            </w:r>
            <w:proofErr w:type="spellEnd"/>
            <w:r w:rsidRPr="00610348">
              <w:rPr>
                <w:sz w:val="20"/>
                <w:szCs w:val="20"/>
              </w:rPr>
              <w:t xml:space="preserve">, HTML5, JavaScript, </w:t>
            </w:r>
            <w:proofErr w:type="spellStart"/>
            <w:r w:rsidRPr="00610348">
              <w:rPr>
                <w:sz w:val="20"/>
                <w:szCs w:val="20"/>
              </w:rPr>
              <w:t>Bootstrap</w:t>
            </w:r>
            <w:proofErr w:type="spellEnd"/>
            <w:r w:rsidRPr="00610348">
              <w:rPr>
                <w:sz w:val="20"/>
                <w:szCs w:val="20"/>
              </w:rPr>
              <w:t>, CSS 3+</w:t>
            </w:r>
          </w:p>
        </w:tc>
      </w:tr>
      <w:tr w:rsidR="00F143F8" w:rsidRPr="0041666F" w14:paraId="4F9EA578" w14:textId="77777777" w:rsidTr="00755B3C">
        <w:trPr>
          <w:trHeight w:val="516"/>
        </w:trPr>
        <w:tc>
          <w:tcPr>
            <w:tcW w:w="9629" w:type="dxa"/>
            <w:tcBorders>
              <w:top w:val="single" w:sz="4" w:space="0" w:color="000000"/>
              <w:left w:val="single" w:sz="4" w:space="0" w:color="000000"/>
              <w:bottom w:val="single" w:sz="4" w:space="0" w:color="000000"/>
              <w:right w:val="single" w:sz="4" w:space="0" w:color="000000"/>
            </w:tcBorders>
          </w:tcPr>
          <w:p w14:paraId="27A3BD37" w14:textId="621FC1C8" w:rsidR="00F143F8" w:rsidRPr="00610348" w:rsidRDefault="00F143F8" w:rsidP="00407891">
            <w:pPr>
              <w:ind w:left="2"/>
              <w:rPr>
                <w:sz w:val="20"/>
                <w:szCs w:val="20"/>
              </w:rPr>
            </w:pPr>
            <w:r w:rsidRPr="00F143F8">
              <w:rPr>
                <w:sz w:val="20"/>
                <w:szCs w:val="20"/>
              </w:rPr>
              <w:t>Znalost českého nebo slovenského jazyka, včetně odborné terminologie týkající se předmětu Veřejné zakázky (písemný i mluvený projev).</w:t>
            </w:r>
          </w:p>
        </w:tc>
      </w:tr>
    </w:tbl>
    <w:p w14:paraId="0B8E3B35" w14:textId="77777777" w:rsidR="00E93A02" w:rsidRDefault="00E93A02" w:rsidP="00E93A02"/>
    <w:tbl>
      <w:tblPr>
        <w:tblStyle w:val="Mkatabulky"/>
        <w:tblW w:w="9634" w:type="dxa"/>
        <w:tblLook w:val="04A0" w:firstRow="1" w:lastRow="0" w:firstColumn="1" w:lastColumn="0" w:noHBand="0" w:noVBand="1"/>
      </w:tblPr>
      <w:tblGrid>
        <w:gridCol w:w="9634"/>
      </w:tblGrid>
      <w:tr w:rsidR="00E93A02" w:rsidRPr="00390FC9" w14:paraId="1DFBFEEC" w14:textId="77777777" w:rsidTr="00755B3C">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A822616" w14:textId="77777777" w:rsidR="00E93A02" w:rsidRPr="00390FC9" w:rsidRDefault="00E93A02" w:rsidP="00755B3C">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E93A02" w:rsidRPr="00390FC9" w14:paraId="394B77EE" w14:textId="77777777" w:rsidTr="00755B3C">
        <w:tc>
          <w:tcPr>
            <w:tcW w:w="9634" w:type="dxa"/>
            <w:tcBorders>
              <w:top w:val="single" w:sz="4" w:space="0" w:color="auto"/>
              <w:left w:val="single" w:sz="4" w:space="0" w:color="auto"/>
              <w:bottom w:val="single" w:sz="4" w:space="0" w:color="auto"/>
              <w:right w:val="single" w:sz="4" w:space="0" w:color="auto"/>
            </w:tcBorders>
            <w:vAlign w:val="center"/>
            <w:hideMark/>
          </w:tcPr>
          <w:p w14:paraId="676F70E9" w14:textId="02109CA3" w:rsidR="00E93A02" w:rsidRPr="00EE59BE" w:rsidRDefault="00C21380" w:rsidP="00755B3C">
            <w:pPr>
              <w:spacing w:before="240" w:after="240" w:line="240" w:lineRule="auto"/>
              <w:jc w:val="both"/>
              <w:rPr>
                <w:sz w:val="20"/>
                <w:szCs w:val="20"/>
              </w:rPr>
            </w:pPr>
            <w:r w:rsidRPr="00C21380">
              <w:rPr>
                <w:bCs/>
                <w:sz w:val="20"/>
                <w:szCs w:val="20"/>
                <w:lang w:eastAsia="cs-CZ"/>
              </w:rPr>
              <w:t>Účast na minimálně 2 ICT projektech v roli Kotlin vývojář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60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53E6C4CD" w14:textId="77777777" w:rsidR="00E93A02" w:rsidRDefault="00E93A02" w:rsidP="00E93A02">
      <w:pPr>
        <w:rPr>
          <w:rFonts w:asciiTheme="minorHAnsi" w:hAnsiTheme="minorHAnsi" w:cstheme="minorHAnsi"/>
          <w:b/>
          <w:szCs w:val="22"/>
        </w:rPr>
      </w:pPr>
    </w:p>
    <w:p w14:paraId="062E12EC" w14:textId="77777777" w:rsidR="00E93A02" w:rsidRDefault="00E93A02" w:rsidP="00E93A02">
      <w:pPr>
        <w:rPr>
          <w:rFonts w:asciiTheme="minorHAnsi" w:hAnsiTheme="minorHAnsi" w:cstheme="minorHAnsi"/>
          <w:b/>
          <w:szCs w:val="22"/>
        </w:rPr>
      </w:pPr>
    </w:p>
    <w:p w14:paraId="16D28833" w14:textId="77777777" w:rsidR="006C28C8" w:rsidRDefault="006C28C8" w:rsidP="00A417D0">
      <w:pPr>
        <w:pStyle w:val="RLTextlnkuslovan"/>
        <w:numPr>
          <w:ilvl w:val="0"/>
          <w:numId w:val="0"/>
        </w:numPr>
        <w:spacing w:before="360" w:after="240" w:line="240" w:lineRule="auto"/>
        <w:jc w:val="left"/>
        <w:rPr>
          <w:b/>
          <w:sz w:val="24"/>
          <w:szCs w:val="24"/>
        </w:rPr>
      </w:pPr>
      <w:r>
        <w:rPr>
          <w:b/>
          <w:sz w:val="24"/>
          <w:szCs w:val="24"/>
        </w:rPr>
        <w:br w:type="page"/>
      </w:r>
    </w:p>
    <w:p w14:paraId="4A5C0C71" w14:textId="686C1E47" w:rsidR="00A417D0" w:rsidRPr="008B0DC7" w:rsidRDefault="00A417D0" w:rsidP="00A417D0">
      <w:pPr>
        <w:pStyle w:val="RLTextlnkuslovan"/>
        <w:numPr>
          <w:ilvl w:val="0"/>
          <w:numId w:val="0"/>
        </w:numPr>
        <w:spacing w:before="360" w:after="240" w:line="240" w:lineRule="auto"/>
        <w:jc w:val="left"/>
        <w:rPr>
          <w:b/>
          <w:sz w:val="24"/>
          <w:szCs w:val="24"/>
        </w:rPr>
      </w:pPr>
      <w:r>
        <w:rPr>
          <w:b/>
          <w:sz w:val="24"/>
          <w:szCs w:val="24"/>
        </w:rPr>
        <w:lastRenderedPageBreak/>
        <w:t>3.3</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A417D0" w:rsidRPr="009B3A1E" w14:paraId="2CE32437"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8562C02" w14:textId="10AA74D4" w:rsidR="00A417D0" w:rsidRPr="00E93A02" w:rsidRDefault="009F6404" w:rsidP="008A6606">
            <w:pPr>
              <w:ind w:left="2"/>
              <w:rPr>
                <w:b/>
                <w:bCs/>
                <w:sz w:val="20"/>
                <w:szCs w:val="20"/>
              </w:rPr>
            </w:pPr>
            <w:r w:rsidRPr="009F6404">
              <w:rPr>
                <w:b/>
                <w:bCs/>
                <w:sz w:val="20"/>
                <w:szCs w:val="20"/>
              </w:rPr>
              <w:t>ICT Business Analytik senior</w:t>
            </w:r>
          </w:p>
        </w:tc>
      </w:tr>
      <w:tr w:rsidR="00A417D0" w:rsidRPr="0041666F" w14:paraId="5DEBD751"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20F12381" w14:textId="5CCAB881" w:rsidR="00A417D0" w:rsidRPr="0041666F" w:rsidRDefault="00D75D4C" w:rsidP="008A6606">
            <w:pPr>
              <w:ind w:left="2"/>
              <w:rPr>
                <w:sz w:val="20"/>
                <w:szCs w:val="20"/>
              </w:rPr>
            </w:pPr>
            <w:r w:rsidRPr="00D75D4C">
              <w:rPr>
                <w:sz w:val="20"/>
                <w:szCs w:val="20"/>
              </w:rPr>
              <w:t>Minimálně 5 let praxe s tvorbou analýzy v BPMN a UML</w:t>
            </w:r>
          </w:p>
        </w:tc>
      </w:tr>
      <w:tr w:rsidR="00A417D0" w:rsidRPr="0041666F" w14:paraId="6D1E6031" w14:textId="77777777" w:rsidTr="008A6606">
        <w:trPr>
          <w:trHeight w:val="518"/>
        </w:trPr>
        <w:tc>
          <w:tcPr>
            <w:tcW w:w="9629" w:type="dxa"/>
            <w:tcBorders>
              <w:top w:val="single" w:sz="4" w:space="0" w:color="000000"/>
              <w:left w:val="single" w:sz="4" w:space="0" w:color="000000"/>
              <w:bottom w:val="single" w:sz="4" w:space="0" w:color="000000"/>
              <w:right w:val="single" w:sz="4" w:space="0" w:color="000000"/>
            </w:tcBorders>
          </w:tcPr>
          <w:p w14:paraId="3BB014E5" w14:textId="7EB0F3F7" w:rsidR="00A417D0" w:rsidRPr="0041666F" w:rsidRDefault="00BD541D" w:rsidP="008A6606">
            <w:pPr>
              <w:ind w:left="2"/>
              <w:rPr>
                <w:sz w:val="20"/>
                <w:szCs w:val="20"/>
              </w:rPr>
            </w:pPr>
            <w:r w:rsidRPr="00BD541D">
              <w:rPr>
                <w:sz w:val="20"/>
                <w:szCs w:val="20"/>
              </w:rPr>
              <w:t xml:space="preserve">Minimálně 2 roky praxe s prací v </w:t>
            </w:r>
            <w:proofErr w:type="spellStart"/>
            <w:r w:rsidRPr="00BD541D">
              <w:rPr>
                <w:sz w:val="20"/>
                <w:szCs w:val="20"/>
              </w:rPr>
              <w:t>ArchiMate</w:t>
            </w:r>
            <w:proofErr w:type="spellEnd"/>
          </w:p>
        </w:tc>
      </w:tr>
      <w:tr w:rsidR="00A417D0" w:rsidRPr="0041666F" w14:paraId="2F34BBCE"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415D312F" w14:textId="6AAE9787" w:rsidR="00A417D0" w:rsidRPr="0041666F" w:rsidRDefault="00E32037" w:rsidP="008A6606">
            <w:pPr>
              <w:ind w:left="2"/>
              <w:rPr>
                <w:sz w:val="20"/>
                <w:szCs w:val="20"/>
                <w:lang w:eastAsia="cs-CZ"/>
              </w:rPr>
            </w:pPr>
            <w:r w:rsidRPr="00E32037">
              <w:rPr>
                <w:sz w:val="20"/>
                <w:szCs w:val="20"/>
              </w:rPr>
              <w:t>Minimálně řádně ukončené středoškolské vzdělání s maturitou</w:t>
            </w:r>
          </w:p>
        </w:tc>
      </w:tr>
      <w:tr w:rsidR="00A417D0" w:rsidRPr="0041666F" w14:paraId="7972992A"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15159E9D" w14:textId="33C6FA1E" w:rsidR="00A417D0" w:rsidRPr="0041666F" w:rsidRDefault="004E4E9B" w:rsidP="008A6606">
            <w:pPr>
              <w:ind w:left="2"/>
              <w:rPr>
                <w:sz w:val="20"/>
                <w:szCs w:val="20"/>
              </w:rPr>
            </w:pPr>
            <w:r w:rsidRPr="004E4E9B">
              <w:rPr>
                <w:sz w:val="20"/>
                <w:szCs w:val="20"/>
              </w:rPr>
              <w:t xml:space="preserve">Znalost navržení datového modelu, procesního modelu, případně UC diagramů a jejich modelování ve </w:t>
            </w:r>
            <w:proofErr w:type="spellStart"/>
            <w:r w:rsidRPr="004E4E9B">
              <w:rPr>
                <w:sz w:val="20"/>
                <w:szCs w:val="20"/>
              </w:rPr>
              <w:t>Sparx</w:t>
            </w:r>
            <w:proofErr w:type="spellEnd"/>
            <w:r w:rsidRPr="004E4E9B">
              <w:rPr>
                <w:sz w:val="20"/>
                <w:szCs w:val="20"/>
              </w:rPr>
              <w:t xml:space="preserve"> EA</w:t>
            </w:r>
          </w:p>
        </w:tc>
      </w:tr>
      <w:tr w:rsidR="00F143F8" w:rsidRPr="0041666F" w14:paraId="655EFB3F" w14:textId="77777777" w:rsidTr="008A6606">
        <w:trPr>
          <w:trHeight w:val="516"/>
        </w:trPr>
        <w:tc>
          <w:tcPr>
            <w:tcW w:w="9629" w:type="dxa"/>
            <w:tcBorders>
              <w:top w:val="single" w:sz="4" w:space="0" w:color="000000"/>
              <w:left w:val="single" w:sz="4" w:space="0" w:color="000000"/>
              <w:bottom w:val="single" w:sz="4" w:space="0" w:color="000000"/>
              <w:right w:val="single" w:sz="4" w:space="0" w:color="000000"/>
            </w:tcBorders>
          </w:tcPr>
          <w:p w14:paraId="5C3481A8" w14:textId="51230CFD" w:rsidR="00F143F8" w:rsidRPr="004E4E9B" w:rsidRDefault="00F143F8" w:rsidP="008A6606">
            <w:pPr>
              <w:ind w:left="2"/>
              <w:rPr>
                <w:sz w:val="20"/>
                <w:szCs w:val="20"/>
              </w:rPr>
            </w:pPr>
            <w:r w:rsidRPr="00F143F8">
              <w:rPr>
                <w:sz w:val="20"/>
                <w:szCs w:val="20"/>
              </w:rPr>
              <w:t>Znalost českého nebo slovenského jazyka, včetně odborné terminologie týkající se předmětu Veřejné zakázky (písemný i mluvený projev).</w:t>
            </w:r>
          </w:p>
        </w:tc>
      </w:tr>
    </w:tbl>
    <w:p w14:paraId="25417CDB" w14:textId="77777777" w:rsidR="00A417D0" w:rsidRDefault="00A417D0" w:rsidP="00A417D0"/>
    <w:tbl>
      <w:tblPr>
        <w:tblStyle w:val="Mkatabulky"/>
        <w:tblW w:w="9634" w:type="dxa"/>
        <w:tblLook w:val="04A0" w:firstRow="1" w:lastRow="0" w:firstColumn="1" w:lastColumn="0" w:noHBand="0" w:noVBand="1"/>
      </w:tblPr>
      <w:tblGrid>
        <w:gridCol w:w="9634"/>
      </w:tblGrid>
      <w:tr w:rsidR="00AF7AD5" w:rsidRPr="00390FC9" w14:paraId="561BF726" w14:textId="77777777" w:rsidTr="003C4D24">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DC3A849" w14:textId="77777777" w:rsidR="00AF7AD5" w:rsidRPr="00390FC9" w:rsidRDefault="00AF7AD5" w:rsidP="003C4D24">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AF7AD5" w:rsidRPr="00390FC9" w14:paraId="3BB17B2A" w14:textId="77777777" w:rsidTr="003C4D24">
        <w:tc>
          <w:tcPr>
            <w:tcW w:w="9634" w:type="dxa"/>
            <w:tcBorders>
              <w:top w:val="single" w:sz="4" w:space="0" w:color="auto"/>
              <w:left w:val="single" w:sz="4" w:space="0" w:color="auto"/>
              <w:bottom w:val="single" w:sz="4" w:space="0" w:color="auto"/>
              <w:right w:val="single" w:sz="4" w:space="0" w:color="auto"/>
            </w:tcBorders>
            <w:vAlign w:val="center"/>
            <w:hideMark/>
          </w:tcPr>
          <w:p w14:paraId="09E545C0" w14:textId="53D66D32" w:rsidR="00AF7AD5" w:rsidRPr="00EE59BE" w:rsidRDefault="00C21380" w:rsidP="003C4D24">
            <w:pPr>
              <w:spacing w:before="240" w:after="240" w:line="240" w:lineRule="auto"/>
              <w:jc w:val="both"/>
              <w:rPr>
                <w:sz w:val="20"/>
                <w:szCs w:val="20"/>
              </w:rPr>
            </w:pPr>
            <w:r w:rsidRPr="00C21380">
              <w:rPr>
                <w:bCs/>
                <w:sz w:val="20"/>
                <w:szCs w:val="20"/>
                <w:lang w:eastAsia="cs-CZ"/>
              </w:rPr>
              <w:t>Účast na minimálně 2 ICT projektech v roli ICT Business Analytik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15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05833E54" w14:textId="77777777" w:rsidR="00AF7AD5" w:rsidRDefault="00AF7AD5" w:rsidP="00A417D0"/>
    <w:p w14:paraId="23B69904" w14:textId="77777777" w:rsidR="00F87433" w:rsidRPr="008B0DC7" w:rsidRDefault="00F87433" w:rsidP="00F87433">
      <w:pPr>
        <w:pStyle w:val="RLTextlnkuslovan"/>
        <w:numPr>
          <w:ilvl w:val="0"/>
          <w:numId w:val="0"/>
        </w:numPr>
        <w:spacing w:before="360" w:after="240" w:line="240" w:lineRule="auto"/>
        <w:jc w:val="left"/>
        <w:rPr>
          <w:b/>
          <w:sz w:val="24"/>
          <w:szCs w:val="24"/>
        </w:rPr>
      </w:pPr>
      <w:r>
        <w:rPr>
          <w:b/>
          <w:sz w:val="24"/>
          <w:szCs w:val="24"/>
        </w:rPr>
        <w:t>3.4</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F87433" w:rsidRPr="009B3A1E" w14:paraId="6E31F8FC"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F190718" w14:textId="77777777" w:rsidR="00F87433" w:rsidRPr="00E93A02" w:rsidRDefault="00F87433" w:rsidP="003C4D24">
            <w:pPr>
              <w:ind w:left="2"/>
              <w:rPr>
                <w:b/>
                <w:bCs/>
                <w:sz w:val="20"/>
                <w:szCs w:val="20"/>
              </w:rPr>
            </w:pPr>
            <w:proofErr w:type="spellStart"/>
            <w:r w:rsidRPr="00D7265E">
              <w:rPr>
                <w:b/>
                <w:bCs/>
                <w:sz w:val="20"/>
                <w:szCs w:val="20"/>
              </w:rPr>
              <w:t>Solution</w:t>
            </w:r>
            <w:proofErr w:type="spellEnd"/>
            <w:r w:rsidRPr="00D7265E">
              <w:rPr>
                <w:b/>
                <w:bCs/>
                <w:sz w:val="20"/>
                <w:szCs w:val="20"/>
              </w:rPr>
              <w:t xml:space="preserve"> architekt senior</w:t>
            </w:r>
          </w:p>
        </w:tc>
      </w:tr>
      <w:tr w:rsidR="00F87433" w:rsidRPr="0041666F" w14:paraId="7530F9E5"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0E29D083" w14:textId="77777777" w:rsidR="00F87433" w:rsidRPr="0041666F" w:rsidRDefault="00F87433" w:rsidP="003C4D24">
            <w:pPr>
              <w:ind w:left="2"/>
              <w:rPr>
                <w:sz w:val="20"/>
                <w:szCs w:val="20"/>
              </w:rPr>
            </w:pPr>
            <w:r w:rsidRPr="002C64FA">
              <w:rPr>
                <w:sz w:val="20"/>
                <w:szCs w:val="20"/>
              </w:rPr>
              <w:t xml:space="preserve">Minimálně 10 let praxe v oboru </w:t>
            </w:r>
            <w:proofErr w:type="spellStart"/>
            <w:r w:rsidRPr="002C64FA">
              <w:rPr>
                <w:sz w:val="20"/>
                <w:szCs w:val="20"/>
              </w:rPr>
              <w:t>Solution</w:t>
            </w:r>
            <w:proofErr w:type="spellEnd"/>
            <w:r w:rsidRPr="002C64FA">
              <w:rPr>
                <w:sz w:val="20"/>
                <w:szCs w:val="20"/>
              </w:rPr>
              <w:t xml:space="preserve"> architektury, s návrhem a realizací řešení/projektů pro zákazníky s více než 250 koncových uživatelů</w:t>
            </w:r>
          </w:p>
        </w:tc>
      </w:tr>
      <w:tr w:rsidR="00F87433" w:rsidRPr="0041666F" w14:paraId="6F7BF1D3"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72EFAAE4" w14:textId="77777777" w:rsidR="00F87433" w:rsidRPr="0041666F" w:rsidRDefault="00F87433" w:rsidP="003C4D24">
            <w:pPr>
              <w:ind w:left="2"/>
              <w:rPr>
                <w:sz w:val="20"/>
                <w:szCs w:val="20"/>
                <w:lang w:eastAsia="cs-CZ"/>
              </w:rPr>
            </w:pPr>
            <w:r w:rsidRPr="00E32037">
              <w:rPr>
                <w:sz w:val="20"/>
                <w:szCs w:val="20"/>
              </w:rPr>
              <w:t>Minimálně řádně ukončené středoškolské vzdělání s maturitou</w:t>
            </w:r>
          </w:p>
        </w:tc>
      </w:tr>
      <w:tr w:rsidR="00F87433" w:rsidRPr="0041666F" w14:paraId="6EB5E91A"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00F91561" w14:textId="77777777" w:rsidR="00F87433" w:rsidRPr="00E32037" w:rsidRDefault="00F87433" w:rsidP="003C4D24">
            <w:pPr>
              <w:ind w:left="2"/>
              <w:rPr>
                <w:sz w:val="20"/>
                <w:szCs w:val="20"/>
              </w:rPr>
            </w:pPr>
            <w:r w:rsidRPr="00740C14">
              <w:rPr>
                <w:sz w:val="20"/>
                <w:szCs w:val="20"/>
              </w:rPr>
              <w:t>Znalost vhodných nástrojů, včetně logických modelů komponent a rozhraní</w:t>
            </w:r>
          </w:p>
        </w:tc>
      </w:tr>
      <w:tr w:rsidR="00F87433" w:rsidRPr="0041666F" w14:paraId="7FA7A779"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53BC737F" w14:textId="77777777" w:rsidR="00F87433" w:rsidRPr="00740C14" w:rsidRDefault="00F87433" w:rsidP="003C4D24">
            <w:pPr>
              <w:ind w:left="2"/>
              <w:rPr>
                <w:sz w:val="20"/>
                <w:szCs w:val="20"/>
              </w:rPr>
            </w:pPr>
            <w:r w:rsidRPr="00000E49">
              <w:rPr>
                <w:sz w:val="20"/>
                <w:szCs w:val="20"/>
              </w:rPr>
              <w:t xml:space="preserve">Znalost nástroje </w:t>
            </w:r>
            <w:proofErr w:type="spellStart"/>
            <w:r w:rsidRPr="00000E49">
              <w:rPr>
                <w:sz w:val="20"/>
                <w:szCs w:val="20"/>
              </w:rPr>
              <w:t>Enterprise</w:t>
            </w:r>
            <w:proofErr w:type="spellEnd"/>
            <w:r w:rsidRPr="00000E49">
              <w:rPr>
                <w:sz w:val="20"/>
                <w:szCs w:val="20"/>
              </w:rPr>
              <w:t xml:space="preserve"> </w:t>
            </w:r>
            <w:proofErr w:type="spellStart"/>
            <w:r w:rsidRPr="00000E49">
              <w:rPr>
                <w:sz w:val="20"/>
                <w:szCs w:val="20"/>
              </w:rPr>
              <w:t>architect</w:t>
            </w:r>
            <w:proofErr w:type="spellEnd"/>
          </w:p>
        </w:tc>
      </w:tr>
      <w:tr w:rsidR="00F87433" w:rsidRPr="0041666F" w14:paraId="2F3E8580"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5DD0D314" w14:textId="77777777" w:rsidR="00F87433" w:rsidRPr="00000E49" w:rsidRDefault="00F87433" w:rsidP="003C4D24">
            <w:pPr>
              <w:ind w:left="2"/>
              <w:rPr>
                <w:sz w:val="20"/>
                <w:szCs w:val="20"/>
              </w:rPr>
            </w:pPr>
            <w:r w:rsidRPr="00413A68">
              <w:rPr>
                <w:sz w:val="20"/>
                <w:szCs w:val="20"/>
              </w:rPr>
              <w:t>Znalost počítačových systémů, operačních systémů, bezpečnostních opatření systému, správy databází a webových platforem</w:t>
            </w:r>
          </w:p>
        </w:tc>
      </w:tr>
      <w:tr w:rsidR="00F87433" w:rsidRPr="0041666F" w14:paraId="316DD934"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0C94542C" w14:textId="2A9B1EC4" w:rsidR="00F87433" w:rsidRPr="00413A68" w:rsidRDefault="00F87433" w:rsidP="003C4D24">
            <w:pPr>
              <w:ind w:left="2"/>
              <w:rPr>
                <w:sz w:val="20"/>
                <w:szCs w:val="20"/>
              </w:rPr>
            </w:pPr>
            <w:r w:rsidRPr="005A6DD3">
              <w:rPr>
                <w:sz w:val="20"/>
                <w:szCs w:val="20"/>
              </w:rPr>
              <w:lastRenderedPageBreak/>
              <w:t>Zkušenost se specifikac</w:t>
            </w:r>
            <w:r w:rsidR="001E5F01">
              <w:rPr>
                <w:sz w:val="20"/>
                <w:szCs w:val="20"/>
              </w:rPr>
              <w:t>í</w:t>
            </w:r>
            <w:r w:rsidRPr="005A6DD3">
              <w:rPr>
                <w:sz w:val="20"/>
                <w:szCs w:val="20"/>
              </w:rPr>
              <w:t xml:space="preserve"> komponent a rozpracováním do detailních návrhů pro implementaci. Modelování návrhů v </w:t>
            </w:r>
            <w:proofErr w:type="spellStart"/>
            <w:r w:rsidRPr="005A6DD3">
              <w:rPr>
                <w:sz w:val="20"/>
                <w:szCs w:val="20"/>
              </w:rPr>
              <w:t>Archimate</w:t>
            </w:r>
            <w:proofErr w:type="spellEnd"/>
            <w:r w:rsidRPr="005A6DD3">
              <w:rPr>
                <w:sz w:val="20"/>
                <w:szCs w:val="20"/>
              </w:rPr>
              <w:t xml:space="preserve"> a UML ve </w:t>
            </w:r>
            <w:proofErr w:type="spellStart"/>
            <w:r w:rsidRPr="005A6DD3">
              <w:rPr>
                <w:sz w:val="20"/>
                <w:szCs w:val="20"/>
              </w:rPr>
              <w:t>Sparx</w:t>
            </w:r>
            <w:proofErr w:type="spellEnd"/>
            <w:r w:rsidRPr="005A6DD3">
              <w:rPr>
                <w:sz w:val="20"/>
                <w:szCs w:val="20"/>
              </w:rPr>
              <w:t xml:space="preserve"> EA.</w:t>
            </w:r>
          </w:p>
        </w:tc>
      </w:tr>
      <w:tr w:rsidR="00486E87" w:rsidRPr="0041666F" w14:paraId="2A6AD267"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0504F655" w14:textId="5F2D04E2" w:rsidR="00486E87" w:rsidRPr="00F143F8" w:rsidRDefault="00486E87" w:rsidP="003C4D24">
            <w:pPr>
              <w:ind w:left="2"/>
              <w:rPr>
                <w:sz w:val="20"/>
                <w:szCs w:val="20"/>
              </w:rPr>
            </w:pPr>
            <w:r w:rsidRPr="00486E87">
              <w:rPr>
                <w:sz w:val="20"/>
                <w:szCs w:val="20"/>
              </w:rPr>
              <w:t xml:space="preserve">Platný mezinárodně uznávaný certifikát v oblasti návrhů </w:t>
            </w:r>
            <w:proofErr w:type="spellStart"/>
            <w:r w:rsidRPr="00486E87">
              <w:rPr>
                <w:sz w:val="20"/>
                <w:szCs w:val="20"/>
              </w:rPr>
              <w:t>Enterprise</w:t>
            </w:r>
            <w:proofErr w:type="spellEnd"/>
            <w:r w:rsidRPr="00486E87">
              <w:rPr>
                <w:sz w:val="20"/>
                <w:szCs w:val="20"/>
              </w:rPr>
              <w:t xml:space="preserve"> architektur nejméně na úrovni TOGAF Foundation nebo obdobný  </w:t>
            </w:r>
          </w:p>
        </w:tc>
      </w:tr>
      <w:tr w:rsidR="00F143F8" w:rsidRPr="0041666F" w14:paraId="4001DE65"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5064A45A" w14:textId="1ECBECDA" w:rsidR="00F143F8" w:rsidRPr="005A6DD3" w:rsidRDefault="00F143F8" w:rsidP="003C4D24">
            <w:pPr>
              <w:ind w:left="2"/>
              <w:rPr>
                <w:sz w:val="20"/>
                <w:szCs w:val="20"/>
              </w:rPr>
            </w:pPr>
            <w:r w:rsidRPr="00F143F8">
              <w:rPr>
                <w:sz w:val="20"/>
                <w:szCs w:val="20"/>
              </w:rPr>
              <w:t>Znalost českého nebo slovenského jazyka, včetně odborné terminologie týkající se předmětu Veřejné zakázky (písemný i mluvený projev).</w:t>
            </w:r>
          </w:p>
        </w:tc>
      </w:tr>
    </w:tbl>
    <w:p w14:paraId="5E3262BA" w14:textId="77777777" w:rsidR="00F87433" w:rsidRDefault="00F87433" w:rsidP="00F87433"/>
    <w:tbl>
      <w:tblPr>
        <w:tblStyle w:val="Mkatabulky"/>
        <w:tblW w:w="9634" w:type="dxa"/>
        <w:tblLook w:val="04A0" w:firstRow="1" w:lastRow="0" w:firstColumn="1" w:lastColumn="0" w:noHBand="0" w:noVBand="1"/>
      </w:tblPr>
      <w:tblGrid>
        <w:gridCol w:w="9634"/>
      </w:tblGrid>
      <w:tr w:rsidR="00F87433" w:rsidRPr="00390FC9" w14:paraId="4A693344" w14:textId="77777777" w:rsidTr="003C4D24">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E02544F" w14:textId="77777777" w:rsidR="00F87433" w:rsidRPr="00390FC9" w:rsidRDefault="00F87433" w:rsidP="003C4D24">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F87433" w:rsidRPr="00390FC9" w14:paraId="0081A717" w14:textId="77777777" w:rsidTr="003C4D24">
        <w:tc>
          <w:tcPr>
            <w:tcW w:w="9634" w:type="dxa"/>
            <w:tcBorders>
              <w:top w:val="single" w:sz="4" w:space="0" w:color="auto"/>
              <w:left w:val="single" w:sz="4" w:space="0" w:color="auto"/>
              <w:bottom w:val="single" w:sz="4" w:space="0" w:color="auto"/>
              <w:right w:val="single" w:sz="4" w:space="0" w:color="auto"/>
            </w:tcBorders>
            <w:vAlign w:val="center"/>
            <w:hideMark/>
          </w:tcPr>
          <w:p w14:paraId="40E08601" w14:textId="64D91223" w:rsidR="00F87433" w:rsidRPr="00EE59BE" w:rsidRDefault="00486E87" w:rsidP="003C4D24">
            <w:pPr>
              <w:spacing w:before="240" w:after="240" w:line="240" w:lineRule="auto"/>
              <w:jc w:val="both"/>
              <w:rPr>
                <w:sz w:val="20"/>
                <w:szCs w:val="20"/>
              </w:rPr>
            </w:pPr>
            <w:r w:rsidRPr="00486E87">
              <w:rPr>
                <w:bCs/>
                <w:sz w:val="20"/>
                <w:szCs w:val="20"/>
                <w:lang w:eastAsia="cs-CZ"/>
              </w:rPr>
              <w:t xml:space="preserve">Účast na minimálně 2 ICT projektech v roli </w:t>
            </w:r>
            <w:proofErr w:type="spellStart"/>
            <w:r w:rsidRPr="00486E87">
              <w:rPr>
                <w:bCs/>
                <w:sz w:val="20"/>
                <w:szCs w:val="20"/>
                <w:lang w:eastAsia="cs-CZ"/>
              </w:rPr>
              <w:t>Solution</w:t>
            </w:r>
            <w:proofErr w:type="spellEnd"/>
            <w:r w:rsidRPr="00486E87">
              <w:rPr>
                <w:bCs/>
                <w:sz w:val="20"/>
                <w:szCs w:val="20"/>
                <w:lang w:eastAsia="cs-CZ"/>
              </w:rPr>
              <w:t xml:space="preserve"> architekt v oblasti sektoru Telekomunikace nebo Bankovnictví nebo Energetika nebo Veřejný sektor, z toho předmětem 1 z uvedených ICT projektů byla realizace nebo podpora informačního systému pro minimálně 250 koncových uživatelů, přičemž účast na každém z projektů trvala minimálně 12 měsíců a zároveň práce Odborné role na každém z projektů odpovídala rozsahu minimálně 60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718B828E" w14:textId="77777777" w:rsidR="00F87433" w:rsidRDefault="00F87433" w:rsidP="00A417D0"/>
    <w:p w14:paraId="5414FDCB" w14:textId="55A809C3" w:rsidR="00BD7AD7" w:rsidRPr="008B0DC7" w:rsidRDefault="00BD7AD7" w:rsidP="00BD7AD7">
      <w:pPr>
        <w:pStyle w:val="RLTextlnkuslovan"/>
        <w:numPr>
          <w:ilvl w:val="0"/>
          <w:numId w:val="0"/>
        </w:numPr>
        <w:spacing w:before="360" w:after="240" w:line="240" w:lineRule="auto"/>
        <w:jc w:val="left"/>
        <w:rPr>
          <w:b/>
          <w:sz w:val="24"/>
          <w:szCs w:val="24"/>
        </w:rPr>
      </w:pPr>
      <w:r>
        <w:rPr>
          <w:b/>
          <w:sz w:val="24"/>
          <w:szCs w:val="24"/>
        </w:rPr>
        <w:t>3.</w:t>
      </w:r>
      <w:r w:rsidR="00F87433">
        <w:rPr>
          <w:b/>
          <w:sz w:val="24"/>
          <w:szCs w:val="24"/>
        </w:rPr>
        <w:t>5</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BD7AD7" w:rsidRPr="009B3A1E" w14:paraId="2C152566"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4592CB6" w14:textId="157920F3" w:rsidR="00BD7AD7" w:rsidRPr="00E93A02" w:rsidRDefault="00F87433" w:rsidP="003C4D24">
            <w:pPr>
              <w:ind w:left="2"/>
              <w:rPr>
                <w:b/>
                <w:bCs/>
                <w:sz w:val="20"/>
                <w:szCs w:val="20"/>
              </w:rPr>
            </w:pPr>
            <w:r>
              <w:rPr>
                <w:b/>
                <w:bCs/>
                <w:sz w:val="20"/>
                <w:szCs w:val="20"/>
              </w:rPr>
              <w:t>Tester senior</w:t>
            </w:r>
          </w:p>
        </w:tc>
      </w:tr>
      <w:tr w:rsidR="00BD7AD7" w:rsidRPr="0041666F" w14:paraId="737E7F75"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42488762" w14:textId="566F2937" w:rsidR="00BD7AD7" w:rsidRPr="0041666F" w:rsidRDefault="00006E52" w:rsidP="003C4D24">
            <w:pPr>
              <w:ind w:left="2"/>
              <w:rPr>
                <w:sz w:val="20"/>
                <w:szCs w:val="20"/>
              </w:rPr>
            </w:pPr>
            <w:r w:rsidRPr="00006E52">
              <w:rPr>
                <w:sz w:val="20"/>
                <w:szCs w:val="20"/>
              </w:rPr>
              <w:t>Minimálně 2 roky praxe s testováním</w:t>
            </w:r>
          </w:p>
        </w:tc>
      </w:tr>
      <w:tr w:rsidR="00BD7AD7" w:rsidRPr="0041666F" w14:paraId="53A63A6A"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054F70C7" w14:textId="77777777" w:rsidR="00BD7AD7" w:rsidRPr="0041666F" w:rsidRDefault="00BD7AD7" w:rsidP="003C4D24">
            <w:pPr>
              <w:ind w:left="2"/>
              <w:rPr>
                <w:sz w:val="20"/>
                <w:szCs w:val="20"/>
                <w:lang w:eastAsia="cs-CZ"/>
              </w:rPr>
            </w:pPr>
            <w:r w:rsidRPr="00E32037">
              <w:rPr>
                <w:sz w:val="20"/>
                <w:szCs w:val="20"/>
              </w:rPr>
              <w:t>Minimálně řádně ukončené středoškolské vzdělání s maturitou</w:t>
            </w:r>
          </w:p>
        </w:tc>
      </w:tr>
      <w:tr w:rsidR="006C6A02" w:rsidRPr="0041666F" w14:paraId="385B36B2"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7B4C4760" w14:textId="01F0635F" w:rsidR="006C6A02" w:rsidRPr="00E32037" w:rsidRDefault="002A6591" w:rsidP="003C4D24">
            <w:pPr>
              <w:ind w:left="2"/>
              <w:rPr>
                <w:sz w:val="20"/>
                <w:szCs w:val="20"/>
              </w:rPr>
            </w:pPr>
            <w:r w:rsidRPr="002A6591">
              <w:rPr>
                <w:sz w:val="20"/>
                <w:szCs w:val="20"/>
              </w:rPr>
              <w:t xml:space="preserve">Znalost základních funkcí nástrojů pro </w:t>
            </w:r>
            <w:proofErr w:type="spellStart"/>
            <w:r w:rsidRPr="002A6591">
              <w:rPr>
                <w:sz w:val="20"/>
                <w:szCs w:val="20"/>
              </w:rPr>
              <w:t>Issue</w:t>
            </w:r>
            <w:proofErr w:type="spellEnd"/>
            <w:r w:rsidRPr="002A6591">
              <w:rPr>
                <w:sz w:val="20"/>
                <w:szCs w:val="20"/>
              </w:rPr>
              <w:t xml:space="preserve"> </w:t>
            </w:r>
            <w:proofErr w:type="spellStart"/>
            <w:r w:rsidRPr="002A6591">
              <w:rPr>
                <w:sz w:val="20"/>
                <w:szCs w:val="20"/>
              </w:rPr>
              <w:t>Tracking</w:t>
            </w:r>
            <w:proofErr w:type="spellEnd"/>
            <w:r w:rsidRPr="002A6591">
              <w:rPr>
                <w:sz w:val="20"/>
                <w:szCs w:val="20"/>
              </w:rPr>
              <w:t xml:space="preserve"> a Test Management (např. HP </w:t>
            </w:r>
            <w:proofErr w:type="spellStart"/>
            <w:r w:rsidRPr="002A6591">
              <w:rPr>
                <w:sz w:val="20"/>
                <w:szCs w:val="20"/>
              </w:rPr>
              <w:t>Quality</w:t>
            </w:r>
            <w:proofErr w:type="spellEnd"/>
            <w:r w:rsidRPr="002A6591">
              <w:rPr>
                <w:sz w:val="20"/>
                <w:szCs w:val="20"/>
              </w:rPr>
              <w:t xml:space="preserve"> Center, </w:t>
            </w:r>
            <w:proofErr w:type="spellStart"/>
            <w:r w:rsidRPr="002A6591">
              <w:rPr>
                <w:sz w:val="20"/>
                <w:szCs w:val="20"/>
              </w:rPr>
              <w:t>Bugzilla</w:t>
            </w:r>
            <w:proofErr w:type="spellEnd"/>
            <w:r w:rsidRPr="002A6591">
              <w:rPr>
                <w:sz w:val="20"/>
                <w:szCs w:val="20"/>
              </w:rPr>
              <w:t xml:space="preserve">, </w:t>
            </w:r>
            <w:proofErr w:type="spellStart"/>
            <w:r w:rsidRPr="002A6591">
              <w:rPr>
                <w:sz w:val="20"/>
                <w:szCs w:val="20"/>
              </w:rPr>
              <w:t>Testrail</w:t>
            </w:r>
            <w:proofErr w:type="spellEnd"/>
            <w:r w:rsidRPr="002A6591">
              <w:rPr>
                <w:sz w:val="20"/>
                <w:szCs w:val="20"/>
              </w:rPr>
              <w:t xml:space="preserve">, JIRA, </w:t>
            </w:r>
            <w:proofErr w:type="spellStart"/>
            <w:r w:rsidRPr="002A6591">
              <w:rPr>
                <w:sz w:val="20"/>
                <w:szCs w:val="20"/>
              </w:rPr>
              <w:t>Youtrack</w:t>
            </w:r>
            <w:proofErr w:type="spellEnd"/>
            <w:r w:rsidRPr="002A6591">
              <w:rPr>
                <w:sz w:val="20"/>
                <w:szCs w:val="20"/>
              </w:rPr>
              <w:t>)</w:t>
            </w:r>
          </w:p>
        </w:tc>
      </w:tr>
      <w:tr w:rsidR="00740C14" w:rsidRPr="0041666F" w14:paraId="35D6BF91"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41675FE6" w14:textId="0B755124" w:rsidR="00740C14" w:rsidRPr="00740C14" w:rsidRDefault="008F204B" w:rsidP="003C4D24">
            <w:pPr>
              <w:ind w:left="2"/>
              <w:rPr>
                <w:sz w:val="20"/>
                <w:szCs w:val="20"/>
              </w:rPr>
            </w:pPr>
            <w:r w:rsidRPr="008F204B">
              <w:rPr>
                <w:sz w:val="20"/>
                <w:szCs w:val="20"/>
              </w:rPr>
              <w:t>Znalost jazyka SQL</w:t>
            </w:r>
          </w:p>
        </w:tc>
      </w:tr>
      <w:tr w:rsidR="00413A68" w:rsidRPr="0041666F" w14:paraId="3DAE2DD2"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57283CB7" w14:textId="1A9D94F0" w:rsidR="00413A68" w:rsidRPr="00000E49" w:rsidRDefault="00540762" w:rsidP="003C4D24">
            <w:pPr>
              <w:ind w:left="2"/>
              <w:rPr>
                <w:sz w:val="20"/>
                <w:szCs w:val="20"/>
              </w:rPr>
            </w:pPr>
            <w:r w:rsidRPr="000A079E">
              <w:rPr>
                <w:rFonts w:asciiTheme="minorHAnsi" w:hAnsiTheme="minorHAnsi" w:cstheme="minorHAnsi"/>
              </w:rPr>
              <w:t xml:space="preserve">Znalost </w:t>
            </w:r>
            <w:proofErr w:type="spellStart"/>
            <w:r w:rsidRPr="000A079E">
              <w:rPr>
                <w:rFonts w:asciiTheme="minorHAnsi" w:hAnsiTheme="minorHAnsi" w:cstheme="minorHAnsi"/>
              </w:rPr>
              <w:t>Enteprise</w:t>
            </w:r>
            <w:proofErr w:type="spellEnd"/>
            <w:r w:rsidRPr="000A079E">
              <w:rPr>
                <w:rFonts w:asciiTheme="minorHAnsi" w:hAnsiTheme="minorHAnsi" w:cstheme="minorHAnsi"/>
              </w:rPr>
              <w:t xml:space="preserve"> Architekt a UML</w:t>
            </w:r>
            <w:r>
              <w:rPr>
                <w:rFonts w:asciiTheme="minorHAnsi" w:hAnsiTheme="minorHAnsi" w:cstheme="minorHAnsi"/>
              </w:rPr>
              <w:t xml:space="preserve"> pro čtení</w:t>
            </w:r>
          </w:p>
        </w:tc>
      </w:tr>
      <w:tr w:rsidR="00413A68" w:rsidRPr="0041666F" w14:paraId="015348A3"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76FA7479" w14:textId="1C46D04A" w:rsidR="00413A68" w:rsidRPr="00413A68" w:rsidRDefault="006C5BCF" w:rsidP="005A6DD3">
            <w:pPr>
              <w:ind w:left="2"/>
              <w:rPr>
                <w:sz w:val="20"/>
                <w:szCs w:val="20"/>
              </w:rPr>
            </w:pPr>
            <w:r w:rsidRPr="006C5BCF">
              <w:rPr>
                <w:sz w:val="20"/>
                <w:szCs w:val="20"/>
              </w:rPr>
              <w:t xml:space="preserve">Znalost některého z nástrojů: SOAP UI nebo </w:t>
            </w:r>
            <w:proofErr w:type="spellStart"/>
            <w:r w:rsidRPr="006C5BCF">
              <w:rPr>
                <w:sz w:val="20"/>
                <w:szCs w:val="20"/>
              </w:rPr>
              <w:t>Jmeter</w:t>
            </w:r>
            <w:proofErr w:type="spellEnd"/>
          </w:p>
        </w:tc>
      </w:tr>
      <w:tr w:rsidR="006C5BCF" w:rsidRPr="0041666F" w14:paraId="61F09612"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5378F234" w14:textId="3DB22942" w:rsidR="006C5BCF" w:rsidRPr="006C5BCF" w:rsidRDefault="001730FD" w:rsidP="005A6DD3">
            <w:pPr>
              <w:ind w:left="2"/>
              <w:rPr>
                <w:sz w:val="20"/>
                <w:szCs w:val="20"/>
              </w:rPr>
            </w:pPr>
            <w:r w:rsidRPr="001730FD">
              <w:rPr>
                <w:sz w:val="20"/>
                <w:szCs w:val="20"/>
              </w:rPr>
              <w:t>Znalost XML a XS a WSDL</w:t>
            </w:r>
          </w:p>
        </w:tc>
      </w:tr>
      <w:tr w:rsidR="006C5BCF" w:rsidRPr="0041666F" w14:paraId="0F23A60A"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7F9EEE29" w14:textId="5343B2B5" w:rsidR="006C5BCF" w:rsidRPr="006C5BCF" w:rsidRDefault="00F53AC0" w:rsidP="00F53AC0">
            <w:pPr>
              <w:ind w:left="2"/>
              <w:rPr>
                <w:sz w:val="20"/>
                <w:szCs w:val="20"/>
              </w:rPr>
            </w:pPr>
            <w:r w:rsidRPr="00F53AC0">
              <w:rPr>
                <w:sz w:val="20"/>
                <w:szCs w:val="20"/>
              </w:rPr>
              <w:t>Znalost MS Excel (pro přípravu dat a reporting)</w:t>
            </w:r>
          </w:p>
        </w:tc>
      </w:tr>
      <w:tr w:rsidR="00F143F8" w:rsidRPr="0041666F" w14:paraId="3B6AE4C4" w14:textId="77777777" w:rsidTr="003C4D24">
        <w:trPr>
          <w:trHeight w:val="516"/>
        </w:trPr>
        <w:tc>
          <w:tcPr>
            <w:tcW w:w="9629" w:type="dxa"/>
            <w:tcBorders>
              <w:top w:val="single" w:sz="4" w:space="0" w:color="000000"/>
              <w:left w:val="single" w:sz="4" w:space="0" w:color="000000"/>
              <w:bottom w:val="single" w:sz="4" w:space="0" w:color="000000"/>
              <w:right w:val="single" w:sz="4" w:space="0" w:color="000000"/>
            </w:tcBorders>
          </w:tcPr>
          <w:p w14:paraId="3F870F83" w14:textId="15EC7742" w:rsidR="00F143F8" w:rsidRPr="00F53AC0" w:rsidRDefault="00F143F8" w:rsidP="00F53AC0">
            <w:pPr>
              <w:ind w:left="2"/>
              <w:rPr>
                <w:sz w:val="20"/>
                <w:szCs w:val="20"/>
              </w:rPr>
            </w:pPr>
            <w:r w:rsidRPr="00F143F8">
              <w:rPr>
                <w:sz w:val="20"/>
                <w:szCs w:val="20"/>
              </w:rPr>
              <w:t>Znalost českého nebo slovenského jazyka, včetně odborné terminologie týkající se předmětu Veřejné zakázky (písemný i mluvený projev).</w:t>
            </w:r>
          </w:p>
        </w:tc>
      </w:tr>
    </w:tbl>
    <w:p w14:paraId="2C489D05" w14:textId="77777777" w:rsidR="00BD7AD7" w:rsidRDefault="00BD7AD7" w:rsidP="00BD7AD7"/>
    <w:tbl>
      <w:tblPr>
        <w:tblStyle w:val="Mkatabulky"/>
        <w:tblW w:w="9634" w:type="dxa"/>
        <w:tblLook w:val="04A0" w:firstRow="1" w:lastRow="0" w:firstColumn="1" w:lastColumn="0" w:noHBand="0" w:noVBand="1"/>
      </w:tblPr>
      <w:tblGrid>
        <w:gridCol w:w="9634"/>
      </w:tblGrid>
      <w:tr w:rsidR="00BD7AD7" w:rsidRPr="00390FC9" w14:paraId="77629C94" w14:textId="77777777" w:rsidTr="003C4D24">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8BCA068" w14:textId="77777777" w:rsidR="00BD7AD7" w:rsidRPr="00390FC9" w:rsidRDefault="00BD7AD7" w:rsidP="003C4D24">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BD7AD7" w:rsidRPr="00390FC9" w14:paraId="1E7642E0" w14:textId="77777777" w:rsidTr="003C4D24">
        <w:tc>
          <w:tcPr>
            <w:tcW w:w="9634" w:type="dxa"/>
            <w:tcBorders>
              <w:top w:val="single" w:sz="4" w:space="0" w:color="auto"/>
              <w:left w:val="single" w:sz="4" w:space="0" w:color="auto"/>
              <w:bottom w:val="single" w:sz="4" w:space="0" w:color="auto"/>
              <w:right w:val="single" w:sz="4" w:space="0" w:color="auto"/>
            </w:tcBorders>
            <w:vAlign w:val="center"/>
            <w:hideMark/>
          </w:tcPr>
          <w:p w14:paraId="1D1DE210" w14:textId="41143A15" w:rsidR="00BD7AD7" w:rsidRPr="00EE59BE" w:rsidRDefault="00486E87" w:rsidP="003C4D24">
            <w:pPr>
              <w:spacing w:before="240" w:after="240" w:line="240" w:lineRule="auto"/>
              <w:jc w:val="both"/>
              <w:rPr>
                <w:sz w:val="20"/>
                <w:szCs w:val="20"/>
              </w:rPr>
            </w:pPr>
            <w:r w:rsidRPr="00486E87">
              <w:rPr>
                <w:bCs/>
                <w:sz w:val="20"/>
                <w:szCs w:val="20"/>
                <w:lang w:eastAsia="cs-CZ"/>
              </w:rPr>
              <w:t>Účast na minimálně 2 ICT projektech v roli Testera seniora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20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5D08BFBC" w14:textId="77777777" w:rsidR="00E93A02" w:rsidRPr="00E93A02" w:rsidRDefault="00E93A02" w:rsidP="00E93A02">
      <w:pPr>
        <w:rPr>
          <w:rFonts w:asciiTheme="minorHAnsi" w:hAnsiTheme="minorHAnsi" w:cstheme="minorHAnsi"/>
          <w:szCs w:val="22"/>
        </w:rPr>
        <w:sectPr w:rsidR="00E93A02" w:rsidRPr="00E93A02" w:rsidSect="00AF46EC">
          <w:footnotePr>
            <w:numFmt w:val="chicago"/>
          </w:footnotePr>
          <w:type w:val="continuous"/>
          <w:pgSz w:w="11906" w:h="16838" w:code="9"/>
          <w:pgMar w:top="1134" w:right="1134" w:bottom="1134" w:left="1134" w:header="709" w:footer="425" w:gutter="0"/>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6F9CA98A">
            <wp:simplePos x="0" y="0"/>
            <wp:positionH relativeFrom="column">
              <wp:posOffset>3810</wp:posOffset>
            </wp:positionH>
            <wp:positionV relativeFrom="paragraph">
              <wp:posOffset>1289685</wp:posOffset>
            </wp:positionV>
            <wp:extent cx="6303645" cy="63982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7185"/>
                    <a:stretch/>
                  </pic:blipFill>
                  <pic:spPr bwMode="auto">
                    <a:xfrm>
                      <a:off x="0" y="0"/>
                      <a:ext cx="6303645" cy="63982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31E68400" w14:textId="77777777" w:rsidR="00F74387" w:rsidRDefault="00F74387" w:rsidP="00F74387">
      <w:pPr>
        <w:jc w:val="center"/>
        <w:rPr>
          <w:rFonts w:asciiTheme="minorHAnsi" w:hAnsiTheme="minorHAnsi" w:cstheme="minorHAnsi"/>
          <w:b/>
          <w:szCs w:val="22"/>
        </w:rPr>
      </w:pPr>
    </w:p>
    <w:p w14:paraId="7D00D24E" w14:textId="70DEE43A" w:rsidR="007612B9" w:rsidRDefault="00F74387" w:rsidP="00D546CE">
      <w:pPr>
        <w:jc w:val="center"/>
        <w:rPr>
          <w:rFonts w:asciiTheme="minorHAnsi" w:hAnsiTheme="minorHAnsi" w:cstheme="minorHAnsi"/>
          <w:b/>
          <w:szCs w:val="22"/>
        </w:rPr>
      </w:pPr>
      <w:r>
        <w:rPr>
          <w:rFonts w:asciiTheme="minorHAnsi" w:hAnsiTheme="minorHAnsi" w:cstheme="minorHAnsi"/>
          <w:b/>
          <w:szCs w:val="22"/>
        </w:rPr>
        <w:t>PRACOVNÍ VÝKAZ</w:t>
      </w:r>
    </w:p>
    <w:p w14:paraId="6685716F" w14:textId="77777777" w:rsidR="002F5F04" w:rsidRDefault="002F5F04" w:rsidP="005C716B">
      <w:pPr>
        <w:rPr>
          <w:rFonts w:asciiTheme="minorHAnsi" w:hAnsiTheme="minorHAnsi" w:cstheme="minorHAnsi"/>
          <w:b/>
          <w:szCs w:val="22"/>
        </w:rPr>
      </w:pPr>
    </w:p>
    <w:p w14:paraId="201878B4" w14:textId="718DC32C" w:rsidR="0064585E" w:rsidRDefault="0064585E" w:rsidP="00D546CE">
      <w:pPr>
        <w:jc w:val="center"/>
        <w:rPr>
          <w:rFonts w:asciiTheme="minorHAnsi" w:hAnsiTheme="minorHAnsi" w:cstheme="minorHAnsi"/>
          <w:b/>
          <w:szCs w:val="22"/>
        </w:rPr>
        <w:sectPr w:rsidR="0064585E" w:rsidSect="00AF46EC">
          <w:footerReference w:type="default" r:id="rId19"/>
          <w:footerReference w:type="first" r:id="rId20"/>
          <w:footnotePr>
            <w:numFmt w:val="chicago"/>
          </w:footnotePr>
          <w:pgSz w:w="11906" w:h="16838" w:code="9"/>
          <w:pgMar w:top="1134" w:right="1134" w:bottom="1134" w:left="1134" w:header="709" w:footer="425" w:gutter="0"/>
          <w:pgNumType w:start="1"/>
          <w:cols w:space="708"/>
          <w:docGrid w:linePitch="360"/>
        </w:sectPr>
      </w:pPr>
    </w:p>
    <w:p w14:paraId="5890FAD1" w14:textId="77777777" w:rsidR="00364BFE" w:rsidRDefault="00364BFE" w:rsidP="00364BFE">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p>
    <w:p w14:paraId="4CF30CFA" w14:textId="77777777" w:rsidR="00364BFE" w:rsidRDefault="00364BFE" w:rsidP="00364BFE">
      <w:pPr>
        <w:spacing w:before="120" w:after="240"/>
        <w:jc w:val="center"/>
        <w:rPr>
          <w:b/>
          <w:bCs/>
          <w:caps/>
          <w:sz w:val="28"/>
          <w:szCs w:val="28"/>
        </w:rPr>
      </w:pPr>
    </w:p>
    <w:p w14:paraId="23459FA0" w14:textId="77777777" w:rsidR="00364BFE" w:rsidRPr="00985BB3" w:rsidRDefault="00364BFE" w:rsidP="00364BFE">
      <w:pPr>
        <w:spacing w:before="120" w:after="240"/>
        <w:jc w:val="center"/>
        <w:rPr>
          <w:b/>
          <w:bCs/>
          <w:caps/>
          <w:sz w:val="24"/>
        </w:rPr>
      </w:pPr>
      <w:r w:rsidRPr="00985BB3">
        <w:rPr>
          <w:b/>
          <w:bCs/>
          <w:caps/>
          <w:sz w:val="24"/>
        </w:rPr>
        <w:t>vzor akceptaČ</w:t>
      </w:r>
      <w:r>
        <w:rPr>
          <w:b/>
          <w:bCs/>
          <w:caps/>
          <w:sz w:val="24"/>
        </w:rPr>
        <w:t>NÍHO PROTOKOLU</w:t>
      </w:r>
    </w:p>
    <w:p w14:paraId="41097792" w14:textId="77777777" w:rsidR="00364BFE" w:rsidRDefault="00364BFE" w:rsidP="00364BFE">
      <w:pPr>
        <w:spacing w:before="120" w:after="240"/>
        <w:jc w:val="center"/>
        <w:rPr>
          <w:b/>
          <w:bCs/>
          <w:caps/>
          <w:sz w:val="28"/>
          <w:szCs w:val="28"/>
        </w:rPr>
      </w:pPr>
    </w:p>
    <w:p w14:paraId="233CE998" w14:textId="77777777" w:rsidR="00364BFE" w:rsidRPr="00985BB3" w:rsidRDefault="00364BFE" w:rsidP="00364BFE">
      <w:pPr>
        <w:spacing w:before="120" w:after="240"/>
        <w:jc w:val="center"/>
        <w:rPr>
          <w:b/>
          <w:bCs/>
          <w:caps/>
          <w:sz w:val="24"/>
        </w:rPr>
      </w:pPr>
      <w:r w:rsidRPr="00985BB3">
        <w:rPr>
          <w:b/>
          <w:bCs/>
          <w:caps/>
          <w:sz w:val="24"/>
        </w:rPr>
        <w:t>Akceptační protokol</w:t>
      </w:r>
      <w:r w:rsidRPr="00985BB3">
        <w:rPr>
          <w:b/>
          <w:bCs/>
          <w:caps/>
          <w:sz w:val="24"/>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364BFE" w:rsidRPr="004E6839" w14:paraId="3E056FD1" w14:textId="77777777" w:rsidTr="00222166">
        <w:trPr>
          <w:jc w:val="center"/>
        </w:trPr>
        <w:tc>
          <w:tcPr>
            <w:tcW w:w="2818" w:type="dxa"/>
            <w:gridSpan w:val="2"/>
            <w:vAlign w:val="center"/>
          </w:tcPr>
          <w:p w14:paraId="72DA1F9E" w14:textId="77777777" w:rsidR="00364BFE" w:rsidRPr="004E6839" w:rsidRDefault="00364BFE" w:rsidP="00222166">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34FBE177" w14:textId="77777777" w:rsidR="00364BFE" w:rsidRPr="004E6839" w:rsidRDefault="00364BFE" w:rsidP="00222166">
            <w:pPr>
              <w:pStyle w:val="Nadpis1"/>
              <w:spacing w:before="120" w:after="120"/>
              <w:rPr>
                <w:b w:val="0"/>
                <w:bCs w:val="0"/>
                <w:sz w:val="18"/>
                <w:szCs w:val="18"/>
              </w:rPr>
            </w:pPr>
            <w:r w:rsidRPr="00BA31C8">
              <w:rPr>
                <w:sz w:val="18"/>
                <w:szCs w:val="18"/>
                <w:highlight w:val="yellow"/>
              </w:rPr>
              <w:t>Název plnění</w:t>
            </w:r>
          </w:p>
        </w:tc>
      </w:tr>
      <w:tr w:rsidR="00364BFE" w:rsidRPr="004E6839" w14:paraId="5874122A" w14:textId="77777777" w:rsidTr="00222166">
        <w:trPr>
          <w:jc w:val="center"/>
        </w:trPr>
        <w:tc>
          <w:tcPr>
            <w:tcW w:w="2818" w:type="dxa"/>
            <w:gridSpan w:val="2"/>
            <w:vAlign w:val="center"/>
          </w:tcPr>
          <w:p w14:paraId="719F79BE" w14:textId="77777777" w:rsidR="00364BFE" w:rsidRPr="004E6839" w:rsidRDefault="00364BFE" w:rsidP="00222166">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E0E5F8B" w14:textId="77777777" w:rsidR="00364BFE" w:rsidRPr="004E6839" w:rsidRDefault="00364BFE" w:rsidP="00222166">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364BFE" w:rsidRPr="004E6839" w14:paraId="2CDD0E01" w14:textId="77777777" w:rsidTr="00222166">
        <w:trPr>
          <w:jc w:val="center"/>
        </w:trPr>
        <w:tc>
          <w:tcPr>
            <w:tcW w:w="2818" w:type="dxa"/>
            <w:gridSpan w:val="2"/>
            <w:vAlign w:val="center"/>
          </w:tcPr>
          <w:p w14:paraId="77E9B7B6" w14:textId="77777777" w:rsidR="00364BFE" w:rsidRPr="004E6839" w:rsidRDefault="00364BFE" w:rsidP="00222166">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5C39B4E1" w14:textId="77777777" w:rsidR="00364BFE" w:rsidRPr="004E6839" w:rsidRDefault="00364BFE" w:rsidP="00222166">
            <w:pPr>
              <w:pStyle w:val="4DNormln"/>
              <w:spacing w:before="120" w:after="120"/>
              <w:rPr>
                <w:rFonts w:cs="Arial"/>
                <w:sz w:val="18"/>
                <w:szCs w:val="18"/>
              </w:rPr>
            </w:pPr>
            <w:r w:rsidRPr="00232BDD">
              <w:rPr>
                <w:rFonts w:cs="Arial"/>
                <w:sz w:val="18"/>
                <w:szCs w:val="18"/>
                <w:highlight w:val="yellow"/>
              </w:rPr>
              <w:t>název, sídlo, IČO</w:t>
            </w:r>
          </w:p>
        </w:tc>
      </w:tr>
      <w:tr w:rsidR="00364BFE" w:rsidRPr="004E6839" w14:paraId="5B153285" w14:textId="77777777" w:rsidTr="00222166">
        <w:trPr>
          <w:trHeight w:val="500"/>
          <w:jc w:val="center"/>
        </w:trPr>
        <w:tc>
          <w:tcPr>
            <w:tcW w:w="2818" w:type="dxa"/>
            <w:gridSpan w:val="2"/>
            <w:vAlign w:val="center"/>
          </w:tcPr>
          <w:p w14:paraId="376F164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3BB67A6F" w14:textId="77777777" w:rsidR="00364BFE" w:rsidRPr="004E6839" w:rsidRDefault="00364BFE" w:rsidP="00222166">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283C99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74D99AD1" w14:textId="77777777" w:rsidR="00364BFE" w:rsidRPr="004E6839" w:rsidRDefault="00364BFE" w:rsidP="00222166">
            <w:pPr>
              <w:pStyle w:val="4DNormln"/>
              <w:spacing w:before="120" w:after="120"/>
              <w:rPr>
                <w:rFonts w:cs="Arial"/>
                <w:sz w:val="18"/>
                <w:szCs w:val="18"/>
              </w:rPr>
            </w:pPr>
            <w:r w:rsidRPr="00BA31C8">
              <w:rPr>
                <w:rFonts w:cs="Arial"/>
                <w:sz w:val="18"/>
                <w:szCs w:val="18"/>
                <w:highlight w:val="yellow"/>
              </w:rPr>
              <w:t>XX.XX.202X</w:t>
            </w:r>
          </w:p>
        </w:tc>
      </w:tr>
      <w:tr w:rsidR="00364BFE" w:rsidRPr="003A7B4E" w14:paraId="4BCF337A" w14:textId="77777777" w:rsidTr="00222166">
        <w:trPr>
          <w:trHeight w:val="522"/>
          <w:jc w:val="center"/>
        </w:trPr>
        <w:tc>
          <w:tcPr>
            <w:tcW w:w="10263" w:type="dxa"/>
            <w:gridSpan w:val="6"/>
            <w:shd w:val="clear" w:color="auto" w:fill="B2BC00"/>
            <w:vAlign w:val="center"/>
          </w:tcPr>
          <w:p w14:paraId="573FF60D" w14:textId="77777777" w:rsidR="00364BFE" w:rsidRPr="003A7B4E" w:rsidRDefault="00364BFE" w:rsidP="00222166">
            <w:pPr>
              <w:pStyle w:val="4DNormln"/>
              <w:spacing w:before="120" w:after="120"/>
              <w:rPr>
                <w:rFonts w:cs="Arial"/>
                <w:b/>
                <w:sz w:val="22"/>
                <w:szCs w:val="22"/>
              </w:rPr>
            </w:pPr>
            <w:r>
              <w:rPr>
                <w:rFonts w:cs="Arial"/>
                <w:b/>
                <w:sz w:val="22"/>
                <w:szCs w:val="22"/>
              </w:rPr>
              <w:t>Strany:</w:t>
            </w:r>
          </w:p>
        </w:tc>
      </w:tr>
      <w:tr w:rsidR="00364BFE" w:rsidRPr="00B7337B" w14:paraId="07A2D88C" w14:textId="77777777" w:rsidTr="00222166">
        <w:trPr>
          <w:trHeight w:val="493"/>
          <w:jc w:val="center"/>
        </w:trPr>
        <w:tc>
          <w:tcPr>
            <w:tcW w:w="5131" w:type="dxa"/>
            <w:gridSpan w:val="3"/>
            <w:vAlign w:val="center"/>
          </w:tcPr>
          <w:p w14:paraId="66F6B898"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221480ED"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364BFE" w:rsidRPr="00F7072F" w14:paraId="54D1362F" w14:textId="77777777" w:rsidTr="00222166">
        <w:trPr>
          <w:trHeight w:hRule="exact" w:val="575"/>
          <w:jc w:val="center"/>
        </w:trPr>
        <w:tc>
          <w:tcPr>
            <w:tcW w:w="10263" w:type="dxa"/>
            <w:gridSpan w:val="6"/>
            <w:shd w:val="clear" w:color="auto" w:fill="B2BC00"/>
            <w:vAlign w:val="center"/>
          </w:tcPr>
          <w:p w14:paraId="0D5A1B2D" w14:textId="77777777" w:rsidR="00364BFE" w:rsidRPr="0003080A" w:rsidRDefault="00364BFE" w:rsidP="00222166">
            <w:pPr>
              <w:pStyle w:val="4DNormln"/>
              <w:spacing w:before="120" w:after="120"/>
              <w:rPr>
                <w:rFonts w:cs="Arial"/>
                <w:b/>
                <w:sz w:val="22"/>
                <w:szCs w:val="22"/>
              </w:rPr>
            </w:pPr>
            <w:r w:rsidRPr="00F7072F">
              <w:rPr>
                <w:rFonts w:cs="Arial"/>
                <w:b/>
                <w:sz w:val="22"/>
                <w:szCs w:val="22"/>
              </w:rPr>
              <w:t>Předmět akceptace</w:t>
            </w:r>
          </w:p>
        </w:tc>
      </w:tr>
      <w:tr w:rsidR="00364BFE" w:rsidRPr="009F6BFD" w14:paraId="3C5A7D11" w14:textId="77777777" w:rsidTr="00222166">
        <w:trPr>
          <w:trHeight w:val="637"/>
          <w:jc w:val="center"/>
        </w:trPr>
        <w:tc>
          <w:tcPr>
            <w:tcW w:w="10263" w:type="dxa"/>
            <w:gridSpan w:val="6"/>
            <w:vAlign w:val="center"/>
          </w:tcPr>
          <w:p w14:paraId="791882AF" w14:textId="77777777" w:rsidR="00364BFE" w:rsidRPr="008F1CF8" w:rsidRDefault="00364BFE" w:rsidP="00222166">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364BFE" w:rsidRPr="003A7B4E" w14:paraId="2EEA896F" w14:textId="77777777" w:rsidTr="00222166">
        <w:trPr>
          <w:jc w:val="center"/>
        </w:trPr>
        <w:tc>
          <w:tcPr>
            <w:tcW w:w="10263" w:type="dxa"/>
            <w:gridSpan w:val="6"/>
            <w:shd w:val="clear" w:color="auto" w:fill="B2BC00"/>
            <w:vAlign w:val="center"/>
          </w:tcPr>
          <w:p w14:paraId="767CDB00" w14:textId="77777777" w:rsidR="00364BFE" w:rsidRPr="003A7B4E" w:rsidRDefault="00364BFE" w:rsidP="00222166">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364BFE" w:rsidRPr="003A7B4E" w14:paraId="57175BEF" w14:textId="77777777" w:rsidTr="00222166">
        <w:trPr>
          <w:jc w:val="center"/>
        </w:trPr>
        <w:tc>
          <w:tcPr>
            <w:tcW w:w="833" w:type="dxa"/>
            <w:shd w:val="clear" w:color="auto" w:fill="D9D9D9" w:themeFill="background1" w:themeFillShade="D9"/>
            <w:vAlign w:val="center"/>
          </w:tcPr>
          <w:p w14:paraId="76A739AB" w14:textId="77777777" w:rsidR="00364BFE" w:rsidRPr="008F1CF8" w:rsidRDefault="00364BFE" w:rsidP="00222166">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085C46DE" w14:textId="77777777" w:rsidR="00364BFE" w:rsidRPr="008F1CF8" w:rsidRDefault="00364BFE" w:rsidP="00222166">
            <w:pPr>
              <w:pStyle w:val="4DNormln"/>
              <w:spacing w:before="120" w:after="120"/>
              <w:rPr>
                <w:rFonts w:cs="Arial"/>
                <w:b/>
                <w:sz w:val="18"/>
                <w:szCs w:val="22"/>
              </w:rPr>
            </w:pPr>
            <w:r w:rsidRPr="008F1CF8">
              <w:rPr>
                <w:rFonts w:cs="Arial"/>
                <w:b/>
                <w:sz w:val="18"/>
                <w:szCs w:val="22"/>
              </w:rPr>
              <w:t>Název přílohy</w:t>
            </w:r>
          </w:p>
        </w:tc>
      </w:tr>
      <w:tr w:rsidR="00364BFE" w:rsidRPr="003A7B4E" w14:paraId="3D409EA6" w14:textId="77777777" w:rsidTr="00222166">
        <w:trPr>
          <w:trHeight w:val="410"/>
          <w:jc w:val="center"/>
        </w:trPr>
        <w:tc>
          <w:tcPr>
            <w:tcW w:w="833" w:type="dxa"/>
            <w:vAlign w:val="center"/>
          </w:tcPr>
          <w:p w14:paraId="362EBCE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A111ADF" w14:textId="77777777" w:rsidR="00364BFE" w:rsidRPr="008F1CF8" w:rsidRDefault="00364BFE" w:rsidP="00222166">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pdf</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364BFE" w:rsidRPr="003A7B4E" w14:paraId="5BAFEC83" w14:textId="77777777" w:rsidTr="00222166">
        <w:trPr>
          <w:trHeight w:val="389"/>
          <w:jc w:val="center"/>
        </w:trPr>
        <w:tc>
          <w:tcPr>
            <w:tcW w:w="833" w:type="dxa"/>
            <w:vAlign w:val="center"/>
          </w:tcPr>
          <w:p w14:paraId="731324A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4071755B" w14:textId="77777777" w:rsidR="00364BFE" w:rsidRPr="008F1CF8" w:rsidRDefault="00364BFE" w:rsidP="00222166">
            <w:pPr>
              <w:pStyle w:val="4DNormln"/>
              <w:spacing w:before="120" w:after="120"/>
              <w:rPr>
                <w:rFonts w:cs="Arial"/>
                <w:sz w:val="18"/>
                <w:szCs w:val="22"/>
              </w:rPr>
            </w:pPr>
          </w:p>
        </w:tc>
      </w:tr>
      <w:tr w:rsidR="00364BFE" w:rsidRPr="004E6839" w14:paraId="3E3FBDD4" w14:textId="77777777" w:rsidTr="00222166">
        <w:trPr>
          <w:trHeight w:hRule="exact" w:val="565"/>
          <w:jc w:val="center"/>
        </w:trPr>
        <w:tc>
          <w:tcPr>
            <w:tcW w:w="10263" w:type="dxa"/>
            <w:gridSpan w:val="6"/>
            <w:shd w:val="clear" w:color="auto" w:fill="B2BC00"/>
            <w:vAlign w:val="center"/>
          </w:tcPr>
          <w:p w14:paraId="0711503C" w14:textId="77777777" w:rsidR="00364BFE" w:rsidRPr="0003080A" w:rsidRDefault="00364BFE" w:rsidP="00222166">
            <w:pPr>
              <w:pStyle w:val="4DNormln"/>
              <w:rPr>
                <w:rFonts w:cs="Arial"/>
                <w:b/>
                <w:sz w:val="22"/>
                <w:szCs w:val="22"/>
              </w:rPr>
            </w:pPr>
            <w:r w:rsidRPr="0003080A">
              <w:rPr>
                <w:rFonts w:cs="Arial"/>
                <w:b/>
                <w:bCs/>
                <w:color w:val="000000"/>
                <w:sz w:val="22"/>
                <w:szCs w:val="22"/>
              </w:rPr>
              <w:t>Závěry akceptace</w:t>
            </w:r>
          </w:p>
        </w:tc>
      </w:tr>
      <w:tr w:rsidR="00364BFE" w:rsidRPr="004E6839" w14:paraId="596648A4" w14:textId="77777777" w:rsidTr="00222166">
        <w:trPr>
          <w:trHeight w:val="550"/>
          <w:jc w:val="center"/>
        </w:trPr>
        <w:tc>
          <w:tcPr>
            <w:tcW w:w="2818" w:type="dxa"/>
            <w:gridSpan w:val="2"/>
            <w:vAlign w:val="center"/>
          </w:tcPr>
          <w:p w14:paraId="2E62320D" w14:textId="77777777" w:rsidR="00364BFE" w:rsidRPr="00CA4569" w:rsidRDefault="00364BFE" w:rsidP="00222166">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0826F3DE" w14:textId="77777777" w:rsidR="00364BFE" w:rsidRPr="004E6839" w:rsidRDefault="00364BFE" w:rsidP="00222166">
            <w:pPr>
              <w:pStyle w:val="4DNormln"/>
              <w:rPr>
                <w:rFonts w:cs="Arial"/>
                <w:b/>
                <w:bCs/>
                <w:color w:val="000000"/>
                <w:sz w:val="18"/>
                <w:szCs w:val="18"/>
              </w:rPr>
            </w:pPr>
          </w:p>
        </w:tc>
      </w:tr>
      <w:tr w:rsidR="00364BFE" w:rsidRPr="004E6839" w14:paraId="20B940FB" w14:textId="77777777" w:rsidTr="00222166">
        <w:trPr>
          <w:trHeight w:val="544"/>
          <w:jc w:val="center"/>
        </w:trPr>
        <w:tc>
          <w:tcPr>
            <w:tcW w:w="2818" w:type="dxa"/>
            <w:gridSpan w:val="2"/>
            <w:vAlign w:val="center"/>
          </w:tcPr>
          <w:p w14:paraId="43FD8FDF" w14:textId="77777777" w:rsidR="00364BFE" w:rsidRPr="00CA4569" w:rsidRDefault="00364BFE" w:rsidP="00222166">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7185451C" w14:textId="77777777" w:rsidR="00364BFE" w:rsidRPr="00F41C38" w:rsidRDefault="00364BFE" w:rsidP="00222166">
            <w:pPr>
              <w:pStyle w:val="4DNormln"/>
              <w:rPr>
                <w:rFonts w:cs="Arial"/>
                <w:b/>
                <w:bCs/>
                <w:color w:val="000000"/>
                <w:sz w:val="18"/>
                <w:szCs w:val="18"/>
              </w:rPr>
            </w:pPr>
          </w:p>
        </w:tc>
      </w:tr>
      <w:tr w:rsidR="00364BFE" w:rsidRPr="004E6839" w14:paraId="434AF007" w14:textId="77777777" w:rsidTr="00222166">
        <w:trPr>
          <w:trHeight w:val="566"/>
          <w:jc w:val="center"/>
        </w:trPr>
        <w:tc>
          <w:tcPr>
            <w:tcW w:w="2818" w:type="dxa"/>
            <w:gridSpan w:val="2"/>
            <w:vAlign w:val="center"/>
          </w:tcPr>
          <w:p w14:paraId="7DFE8FC2" w14:textId="77777777" w:rsidR="00364BFE" w:rsidRPr="00CA4569" w:rsidRDefault="00364BFE" w:rsidP="00222166">
            <w:pPr>
              <w:pStyle w:val="4DNormln"/>
              <w:rPr>
                <w:rFonts w:cs="Arial"/>
                <w:sz w:val="18"/>
                <w:szCs w:val="24"/>
              </w:rPr>
            </w:pPr>
            <w:r w:rsidRPr="00CA4569">
              <w:rPr>
                <w:rFonts w:cs="Arial"/>
                <w:sz w:val="18"/>
                <w:szCs w:val="24"/>
              </w:rPr>
              <w:t>Neakceptováno</w:t>
            </w:r>
          </w:p>
        </w:tc>
        <w:tc>
          <w:tcPr>
            <w:tcW w:w="7445" w:type="dxa"/>
            <w:gridSpan w:val="4"/>
            <w:vAlign w:val="center"/>
          </w:tcPr>
          <w:p w14:paraId="29DDF69F" w14:textId="77777777" w:rsidR="00364BFE" w:rsidRPr="00F41C38" w:rsidRDefault="00364BFE" w:rsidP="00222166">
            <w:pPr>
              <w:pStyle w:val="4DNormln"/>
              <w:rPr>
                <w:rFonts w:cs="Arial"/>
                <w:b/>
                <w:bCs/>
                <w:color w:val="000000"/>
                <w:sz w:val="18"/>
                <w:szCs w:val="18"/>
              </w:rPr>
            </w:pPr>
          </w:p>
        </w:tc>
      </w:tr>
      <w:tr w:rsidR="00364BFE" w:rsidRPr="004E6839" w14:paraId="37FF2306" w14:textId="77777777" w:rsidTr="00222166">
        <w:trPr>
          <w:trHeight w:hRule="exact" w:val="566"/>
          <w:jc w:val="center"/>
        </w:trPr>
        <w:tc>
          <w:tcPr>
            <w:tcW w:w="10263" w:type="dxa"/>
            <w:gridSpan w:val="6"/>
            <w:shd w:val="clear" w:color="auto" w:fill="B2BC00"/>
            <w:vAlign w:val="center"/>
          </w:tcPr>
          <w:p w14:paraId="2CE71436" w14:textId="77777777" w:rsidR="00364BFE" w:rsidRPr="000F21E2" w:rsidRDefault="00364BFE" w:rsidP="00222166">
            <w:pPr>
              <w:pStyle w:val="4DNormln"/>
              <w:rPr>
                <w:rFonts w:cs="Arial"/>
                <w:b/>
                <w:bCs/>
                <w:color w:val="000000"/>
                <w:sz w:val="22"/>
                <w:szCs w:val="22"/>
              </w:rPr>
            </w:pPr>
            <w:r w:rsidRPr="000F21E2">
              <w:rPr>
                <w:rFonts w:cs="Arial"/>
                <w:b/>
                <w:sz w:val="22"/>
                <w:szCs w:val="22"/>
              </w:rPr>
              <w:t>Seznam výhrad akceptace</w:t>
            </w:r>
          </w:p>
        </w:tc>
      </w:tr>
      <w:tr w:rsidR="00364BFE" w:rsidRPr="004E6839" w14:paraId="1829D315" w14:textId="77777777" w:rsidTr="00222166">
        <w:trPr>
          <w:trHeight w:hRule="exact" w:val="284"/>
          <w:jc w:val="center"/>
        </w:trPr>
        <w:tc>
          <w:tcPr>
            <w:tcW w:w="833" w:type="dxa"/>
            <w:shd w:val="clear" w:color="auto" w:fill="D9D9D9" w:themeFill="background1" w:themeFillShade="D9"/>
            <w:vAlign w:val="center"/>
          </w:tcPr>
          <w:p w14:paraId="51EF7AFD" w14:textId="77777777" w:rsidR="00364BFE" w:rsidRPr="004E6839" w:rsidRDefault="00364BFE" w:rsidP="00222166">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6B4E25A2" w14:textId="77777777" w:rsidR="00364BFE" w:rsidRPr="004E6839" w:rsidRDefault="00364BFE" w:rsidP="00222166">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30069D02" w14:textId="77777777" w:rsidR="00364BFE" w:rsidRPr="004E6839" w:rsidRDefault="00364BFE" w:rsidP="00222166">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08C21199" w14:textId="77777777" w:rsidR="00364BFE" w:rsidRPr="004E6839" w:rsidRDefault="00364BFE" w:rsidP="00222166">
            <w:pPr>
              <w:pStyle w:val="4DNormln"/>
              <w:rPr>
                <w:rFonts w:cs="Arial"/>
                <w:b/>
                <w:sz w:val="18"/>
                <w:szCs w:val="18"/>
              </w:rPr>
            </w:pPr>
            <w:r w:rsidRPr="004E6839">
              <w:rPr>
                <w:rFonts w:cs="Arial"/>
                <w:b/>
                <w:sz w:val="18"/>
                <w:szCs w:val="18"/>
              </w:rPr>
              <w:t>Zodpovědná osoba</w:t>
            </w:r>
          </w:p>
        </w:tc>
      </w:tr>
      <w:tr w:rsidR="00364BFE" w:rsidRPr="004E6839" w14:paraId="3F583FA0" w14:textId="77777777" w:rsidTr="00222166">
        <w:trPr>
          <w:trHeight w:val="543"/>
          <w:jc w:val="center"/>
        </w:trPr>
        <w:tc>
          <w:tcPr>
            <w:tcW w:w="833" w:type="dxa"/>
            <w:vAlign w:val="center"/>
          </w:tcPr>
          <w:p w14:paraId="17937E76" w14:textId="77777777" w:rsidR="00364BFE" w:rsidRPr="004E6839" w:rsidRDefault="00364BFE" w:rsidP="00222166">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10672054"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5F4FF77A"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19D5EFAB" w14:textId="77777777" w:rsidR="00364BFE" w:rsidRPr="004E6839" w:rsidRDefault="00364BFE" w:rsidP="00222166">
            <w:pPr>
              <w:pStyle w:val="4DNormln"/>
              <w:spacing w:before="120" w:after="120"/>
              <w:rPr>
                <w:rFonts w:cs="Arial"/>
                <w:b/>
                <w:bCs/>
                <w:color w:val="000000"/>
                <w:sz w:val="18"/>
                <w:szCs w:val="18"/>
              </w:rPr>
            </w:pPr>
          </w:p>
        </w:tc>
      </w:tr>
      <w:tr w:rsidR="00364BFE" w:rsidRPr="004E6839" w14:paraId="48B95766" w14:textId="77777777" w:rsidTr="00222166">
        <w:trPr>
          <w:trHeight w:val="543"/>
          <w:jc w:val="center"/>
        </w:trPr>
        <w:tc>
          <w:tcPr>
            <w:tcW w:w="833" w:type="dxa"/>
            <w:vAlign w:val="center"/>
          </w:tcPr>
          <w:p w14:paraId="378DA20F" w14:textId="77777777" w:rsidR="00364BFE" w:rsidRPr="004E6839" w:rsidRDefault="00364BFE" w:rsidP="00222166">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4F8EF77C"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3AB92850"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6C4C5DDA" w14:textId="77777777" w:rsidR="00364BFE" w:rsidRPr="004E6839" w:rsidRDefault="00364BFE" w:rsidP="00222166">
            <w:pPr>
              <w:pStyle w:val="4DNormln"/>
              <w:spacing w:before="120" w:after="120"/>
              <w:rPr>
                <w:rFonts w:cs="Arial"/>
                <w:b/>
                <w:bCs/>
                <w:color w:val="000000"/>
                <w:sz w:val="18"/>
                <w:szCs w:val="18"/>
              </w:rPr>
            </w:pPr>
          </w:p>
        </w:tc>
      </w:tr>
      <w:tr w:rsidR="00364BFE" w:rsidRPr="003A7B4E" w14:paraId="7C082B45" w14:textId="77777777" w:rsidTr="00222166">
        <w:trPr>
          <w:jc w:val="center"/>
        </w:trPr>
        <w:tc>
          <w:tcPr>
            <w:tcW w:w="10263" w:type="dxa"/>
            <w:gridSpan w:val="6"/>
            <w:shd w:val="clear" w:color="auto" w:fill="B2BC00"/>
            <w:vAlign w:val="center"/>
          </w:tcPr>
          <w:p w14:paraId="095AD0C8" w14:textId="77777777" w:rsidR="00364BFE" w:rsidRPr="003A7B4E" w:rsidRDefault="00364BFE" w:rsidP="00222166">
            <w:pPr>
              <w:pStyle w:val="4DNormln"/>
              <w:spacing w:before="120" w:after="120"/>
              <w:rPr>
                <w:rFonts w:cs="Arial"/>
                <w:b/>
                <w:bCs/>
                <w:color w:val="000000"/>
                <w:sz w:val="22"/>
                <w:szCs w:val="22"/>
              </w:rPr>
            </w:pPr>
          </w:p>
        </w:tc>
      </w:tr>
    </w:tbl>
    <w:p w14:paraId="6070F31F" w14:textId="77777777" w:rsidR="00364BFE" w:rsidRDefault="00364BFE" w:rsidP="00364BFE">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364BFE" w:rsidRPr="006F5FD9" w14:paraId="73475A82" w14:textId="77777777" w:rsidTr="00222166">
        <w:trPr>
          <w:trHeight w:hRule="exact" w:val="565"/>
          <w:jc w:val="center"/>
        </w:trPr>
        <w:tc>
          <w:tcPr>
            <w:tcW w:w="10206" w:type="dxa"/>
            <w:gridSpan w:val="4"/>
            <w:shd w:val="clear" w:color="auto" w:fill="B2BC00"/>
            <w:vAlign w:val="center"/>
          </w:tcPr>
          <w:p w14:paraId="682BCC3E" w14:textId="77777777" w:rsidR="00364BFE" w:rsidRPr="006A5665" w:rsidRDefault="00364BFE" w:rsidP="00222166">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364BFE" w:rsidRPr="005337E8" w14:paraId="7C825DA6" w14:textId="77777777" w:rsidTr="00222166">
        <w:trPr>
          <w:trHeight w:hRule="exact" w:val="417"/>
          <w:jc w:val="center"/>
        </w:trPr>
        <w:tc>
          <w:tcPr>
            <w:tcW w:w="2694" w:type="dxa"/>
            <w:shd w:val="clear" w:color="auto" w:fill="D9D9D9" w:themeFill="background1" w:themeFillShade="D9"/>
            <w:vAlign w:val="center"/>
          </w:tcPr>
          <w:p w14:paraId="13683453" w14:textId="77777777" w:rsidR="00364BFE" w:rsidRPr="008F1CF8" w:rsidRDefault="00364BFE" w:rsidP="00222166">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1FAC1AD0" w14:textId="77777777" w:rsidR="00364BFE" w:rsidRPr="008F1CF8" w:rsidRDefault="00364BFE" w:rsidP="00222166">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8D5C0E" w14:textId="77777777" w:rsidR="00364BFE" w:rsidRPr="008F1CF8" w:rsidRDefault="00364BFE" w:rsidP="00222166">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52114B4B" w14:textId="77777777" w:rsidR="00364BFE" w:rsidRPr="008F1CF8" w:rsidRDefault="00364BFE" w:rsidP="00222166">
            <w:pPr>
              <w:pStyle w:val="4DNormln"/>
              <w:jc w:val="center"/>
              <w:rPr>
                <w:rFonts w:cs="Arial"/>
                <w:b/>
                <w:sz w:val="18"/>
              </w:rPr>
            </w:pPr>
            <w:r>
              <w:rPr>
                <w:rFonts w:cs="Arial"/>
                <w:b/>
                <w:sz w:val="18"/>
              </w:rPr>
              <w:t xml:space="preserve">El. </w:t>
            </w:r>
            <w:r w:rsidRPr="008F1CF8">
              <w:rPr>
                <w:rFonts w:cs="Arial"/>
                <w:b/>
                <w:sz w:val="18"/>
              </w:rPr>
              <w:t>Podpis</w:t>
            </w:r>
          </w:p>
        </w:tc>
      </w:tr>
      <w:tr w:rsidR="00364BFE" w:rsidRPr="005337E8" w14:paraId="05DC44DF" w14:textId="77777777" w:rsidTr="00222166">
        <w:trPr>
          <w:trHeight w:val="680"/>
          <w:jc w:val="center"/>
        </w:trPr>
        <w:tc>
          <w:tcPr>
            <w:tcW w:w="2694" w:type="dxa"/>
            <w:shd w:val="clear" w:color="auto" w:fill="auto"/>
            <w:vAlign w:val="center"/>
          </w:tcPr>
          <w:p w14:paraId="304FAE9A" w14:textId="77777777" w:rsidR="00364BFE" w:rsidRPr="008F1CF8" w:rsidRDefault="00364BFE" w:rsidP="00222166">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7BEA292D" w14:textId="77777777" w:rsidR="00364BFE" w:rsidRPr="008F1CF8" w:rsidRDefault="00364BFE" w:rsidP="00222166">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613A9E61" w14:textId="77777777" w:rsidR="00364BFE" w:rsidRPr="008F1CF8" w:rsidRDefault="00364BFE" w:rsidP="00222166">
            <w:pPr>
              <w:pStyle w:val="4DNormln"/>
              <w:jc w:val="center"/>
              <w:rPr>
                <w:rFonts w:cs="Arial"/>
                <w:sz w:val="18"/>
              </w:rPr>
            </w:pPr>
            <w:r>
              <w:rPr>
                <w:rFonts w:cs="Arial"/>
                <w:sz w:val="18"/>
              </w:rPr>
              <w:t>shodné s datem a časem el. podpisu</w:t>
            </w:r>
          </w:p>
        </w:tc>
        <w:tc>
          <w:tcPr>
            <w:tcW w:w="2914" w:type="dxa"/>
            <w:vAlign w:val="center"/>
          </w:tcPr>
          <w:p w14:paraId="20DAD2F8" w14:textId="77777777" w:rsidR="00364BFE" w:rsidRPr="008F1CF8" w:rsidRDefault="00364BFE" w:rsidP="00222166">
            <w:pPr>
              <w:pStyle w:val="4DNormln"/>
              <w:jc w:val="center"/>
              <w:rPr>
                <w:rFonts w:cs="Arial"/>
                <w:sz w:val="18"/>
              </w:rPr>
            </w:pPr>
          </w:p>
        </w:tc>
      </w:tr>
      <w:tr w:rsidR="00364BFE" w:rsidRPr="005337E8" w14:paraId="02A7FFBE" w14:textId="77777777" w:rsidTr="00222166">
        <w:trPr>
          <w:trHeight w:val="680"/>
          <w:jc w:val="center"/>
        </w:trPr>
        <w:tc>
          <w:tcPr>
            <w:tcW w:w="2694" w:type="dxa"/>
            <w:vAlign w:val="center"/>
          </w:tcPr>
          <w:p w14:paraId="6E4ACB24" w14:textId="77777777" w:rsidR="00364BFE" w:rsidRPr="00962CA7" w:rsidRDefault="00364BFE" w:rsidP="00222166">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66023C2" w14:textId="77777777" w:rsidR="00364BFE" w:rsidRPr="00962CA7" w:rsidRDefault="00364BFE" w:rsidP="00222166">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714890BB" w14:textId="77777777" w:rsidR="00364BFE" w:rsidRPr="00962CA7" w:rsidRDefault="00364BFE" w:rsidP="00222166">
            <w:pPr>
              <w:pStyle w:val="4DNormln"/>
              <w:jc w:val="center"/>
              <w:rPr>
                <w:rFonts w:cs="Arial"/>
                <w:sz w:val="18"/>
                <w:highlight w:val="yellow"/>
              </w:rPr>
            </w:pPr>
            <w:r>
              <w:rPr>
                <w:rFonts w:cs="Arial"/>
                <w:sz w:val="18"/>
              </w:rPr>
              <w:t>shodné s datem a časem el. podpisu</w:t>
            </w:r>
          </w:p>
        </w:tc>
        <w:tc>
          <w:tcPr>
            <w:tcW w:w="2914" w:type="dxa"/>
            <w:vAlign w:val="center"/>
          </w:tcPr>
          <w:p w14:paraId="07E54C2D" w14:textId="77777777" w:rsidR="00364BFE" w:rsidRPr="008F1CF8" w:rsidRDefault="00364BFE" w:rsidP="00222166">
            <w:pPr>
              <w:pStyle w:val="4DNormln"/>
              <w:jc w:val="center"/>
              <w:rPr>
                <w:rFonts w:cs="Arial"/>
                <w:sz w:val="18"/>
              </w:rPr>
            </w:pPr>
          </w:p>
        </w:tc>
      </w:tr>
    </w:tbl>
    <w:p w14:paraId="020AC1A4" w14:textId="77777777" w:rsidR="00364BFE" w:rsidRDefault="00364BFE" w:rsidP="00364BFE">
      <w:pPr>
        <w:rPr>
          <w:szCs w:val="22"/>
        </w:rPr>
      </w:pPr>
    </w:p>
    <w:p w14:paraId="6479C8A2" w14:textId="77777777" w:rsidR="001E2CA9" w:rsidRDefault="001E2CA9" w:rsidP="005C716B">
      <w:pPr>
        <w:rPr>
          <w:rFonts w:asciiTheme="minorHAnsi" w:hAnsiTheme="minorHAnsi" w:cstheme="minorHAnsi"/>
          <w:b/>
          <w:szCs w:val="22"/>
        </w:rPr>
      </w:pPr>
    </w:p>
    <w:p w14:paraId="608F3A1A" w14:textId="0D49D4EA" w:rsidR="00566E3E" w:rsidRPr="005C716B" w:rsidRDefault="00566E3E" w:rsidP="005C716B">
      <w:pPr>
        <w:rPr>
          <w:rFonts w:asciiTheme="minorHAnsi" w:hAnsiTheme="minorHAnsi" w:cstheme="minorHAnsi"/>
          <w:b/>
          <w:szCs w:val="22"/>
        </w:rPr>
        <w:sectPr w:rsidR="00566E3E" w:rsidRPr="005C716B" w:rsidSect="00AF46EC">
          <w:footerReference w:type="first" r:id="rId21"/>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AF46EC">
          <w:footerReference w:type="first" r:id="rId22"/>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AF46EC">
      <w:footerReference w:type="first" r:id="rId23"/>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2707D" w14:textId="77777777" w:rsidR="00EB11B4" w:rsidRDefault="00EB11B4" w:rsidP="002119E2">
      <w:r>
        <w:separator/>
      </w:r>
    </w:p>
  </w:endnote>
  <w:endnote w:type="continuationSeparator" w:id="0">
    <w:p w14:paraId="62DBDF7B" w14:textId="77777777" w:rsidR="00EB11B4" w:rsidRDefault="00EB11B4" w:rsidP="002119E2">
      <w:r>
        <w:continuationSeparator/>
      </w:r>
    </w:p>
  </w:endnote>
  <w:endnote w:type="continuationNotice" w:id="1">
    <w:p w14:paraId="70F11D21" w14:textId="77777777" w:rsidR="00EB11B4" w:rsidRDefault="00EB1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93B7D" w14:textId="6D036018" w:rsidR="00BB68E8" w:rsidRDefault="005F192F">
    <w:pPr>
      <w:pStyle w:val="Zpat"/>
      <w:rPr>
        <w:caps/>
        <w:color w:val="4F81BD" w:themeColor="accent1"/>
      </w:rPr>
    </w:pPr>
    <w:sdt>
      <w:sdtPr>
        <w:rPr>
          <w:rFonts w:asciiTheme="minorHAnsi" w:hAnsiTheme="minorHAnsi" w:cstheme="minorHAnsi"/>
          <w:sz w:val="20"/>
          <w:szCs w:val="20"/>
        </w:rPr>
        <w:id w:val="1440950556"/>
        <w:docPartObj>
          <w:docPartGallery w:val="Page Numbers (Bottom of Page)"/>
          <w:docPartUnique/>
        </w:docPartObj>
      </w:sdtPr>
      <w:sdtEndPr/>
      <w:sdtContent>
        <w:sdt>
          <w:sdtPr>
            <w:rPr>
              <w:rFonts w:asciiTheme="minorHAnsi" w:hAnsiTheme="minorHAnsi" w:cstheme="minorHAnsi"/>
              <w:sz w:val="20"/>
              <w:szCs w:val="20"/>
            </w:rPr>
            <w:id w:val="-1705238520"/>
            <w:docPartObj>
              <w:docPartGallery w:val="Page Numbers (Top of Page)"/>
              <w:docPartUnique/>
            </w:docPartObj>
          </w:sdtPr>
          <w:sdtEndPr/>
          <w:sdtContent>
            <w:r w:rsidR="00E4164E" w:rsidRPr="00125580">
              <w:rPr>
                <w:rFonts w:asciiTheme="minorHAnsi" w:hAnsiTheme="minorHAnsi" w:cstheme="minorHAnsi"/>
                <w:sz w:val="20"/>
                <w:szCs w:val="20"/>
              </w:rPr>
              <w:t xml:space="preserve">Stránka </w:t>
            </w:r>
            <w:r w:rsidR="00E4164E" w:rsidRPr="00125580">
              <w:rPr>
                <w:rFonts w:asciiTheme="minorHAnsi" w:hAnsiTheme="minorHAnsi" w:cstheme="minorHAnsi"/>
                <w:sz w:val="20"/>
                <w:szCs w:val="20"/>
              </w:rPr>
              <w:fldChar w:fldCharType="begin"/>
            </w:r>
            <w:r w:rsidR="00E4164E" w:rsidRPr="00125580">
              <w:rPr>
                <w:rFonts w:asciiTheme="minorHAnsi" w:hAnsiTheme="minorHAnsi" w:cstheme="minorHAnsi"/>
                <w:sz w:val="20"/>
                <w:szCs w:val="20"/>
              </w:rPr>
              <w:instrText>PAGE</w:instrText>
            </w:r>
            <w:r w:rsidR="00E4164E" w:rsidRPr="00125580">
              <w:rPr>
                <w:rFonts w:asciiTheme="minorHAnsi" w:hAnsiTheme="minorHAnsi" w:cstheme="minorHAnsi"/>
                <w:sz w:val="20"/>
                <w:szCs w:val="20"/>
              </w:rPr>
              <w:fldChar w:fldCharType="separate"/>
            </w:r>
            <w:r w:rsidR="00E4164E">
              <w:rPr>
                <w:rFonts w:asciiTheme="minorHAnsi" w:hAnsiTheme="minorHAnsi" w:cstheme="minorHAnsi"/>
                <w:sz w:val="20"/>
                <w:szCs w:val="20"/>
              </w:rPr>
              <w:t>2</w:t>
            </w:r>
            <w:r w:rsidR="00E4164E" w:rsidRPr="00125580">
              <w:rPr>
                <w:rFonts w:asciiTheme="minorHAnsi" w:hAnsiTheme="minorHAnsi" w:cstheme="minorHAnsi"/>
                <w:sz w:val="20"/>
                <w:szCs w:val="20"/>
              </w:rPr>
              <w:fldChar w:fldCharType="end"/>
            </w:r>
            <w:r w:rsidR="00E4164E" w:rsidRPr="00125580">
              <w:rPr>
                <w:rFonts w:asciiTheme="minorHAnsi" w:hAnsiTheme="minorHAnsi" w:cstheme="minorHAnsi"/>
                <w:sz w:val="20"/>
                <w:szCs w:val="20"/>
              </w:rPr>
              <w:t xml:space="preserve"> (celkem </w:t>
            </w:r>
            <w:r w:rsidR="00E4164E" w:rsidRPr="00125580">
              <w:rPr>
                <w:rFonts w:asciiTheme="minorHAnsi" w:hAnsiTheme="minorHAnsi" w:cstheme="minorHAnsi"/>
                <w:sz w:val="20"/>
                <w:szCs w:val="20"/>
              </w:rPr>
              <w:fldChar w:fldCharType="begin"/>
            </w:r>
            <w:r w:rsidR="00E4164E" w:rsidRPr="00125580">
              <w:rPr>
                <w:rFonts w:asciiTheme="minorHAnsi" w:hAnsiTheme="minorHAnsi" w:cstheme="minorHAnsi"/>
                <w:sz w:val="20"/>
                <w:szCs w:val="20"/>
              </w:rPr>
              <w:instrText>NUMPAGES</w:instrText>
            </w:r>
            <w:r w:rsidR="00E4164E" w:rsidRPr="00125580">
              <w:rPr>
                <w:rFonts w:asciiTheme="minorHAnsi" w:hAnsiTheme="minorHAnsi" w:cstheme="minorHAnsi"/>
                <w:sz w:val="20"/>
                <w:szCs w:val="20"/>
              </w:rPr>
              <w:fldChar w:fldCharType="separate"/>
            </w:r>
            <w:r w:rsidR="00E4164E">
              <w:rPr>
                <w:rFonts w:asciiTheme="minorHAnsi" w:hAnsiTheme="minorHAnsi" w:cstheme="minorHAnsi"/>
                <w:sz w:val="20"/>
                <w:szCs w:val="20"/>
              </w:rPr>
              <w:t>202</w:t>
            </w:r>
            <w:r w:rsidR="00E4164E" w:rsidRPr="00125580">
              <w:rPr>
                <w:rFonts w:asciiTheme="minorHAnsi" w:hAnsiTheme="minorHAnsi" w:cstheme="minorHAnsi"/>
                <w:sz w:val="20"/>
                <w:szCs w:val="20"/>
              </w:rPr>
              <w:fldChar w:fldCharType="end"/>
            </w:r>
            <w:r w:rsidR="00E4164E" w:rsidRPr="00125580">
              <w:rPr>
                <w:rFonts w:asciiTheme="minorHAnsi" w:hAnsiTheme="minorHAnsi" w:cstheme="minorHAnsi"/>
                <w:sz w:val="20"/>
                <w:szCs w:val="20"/>
              </w:rPr>
              <w:t>)</w:t>
            </w:r>
          </w:sdtContent>
        </w:sdt>
      </w:sdtContent>
    </w:sdt>
    <w:r w:rsidR="00E4164E">
      <w:rPr>
        <w:caps/>
        <w:color w:val="4F81BD" w:themeColor="accent1"/>
      </w:rPr>
      <w:t xml:space="preserve"> </w:t>
    </w:r>
  </w:p>
  <w:p w14:paraId="11142B03" w14:textId="13A12FB1" w:rsidR="00AE693A" w:rsidRPr="00AE693A" w:rsidRDefault="00AE693A" w:rsidP="00AE693A">
    <w:pPr>
      <w:pStyle w:val="Zpat"/>
      <w:pBdr>
        <w:top w:val="none" w:sz="0" w:space="0" w:color="auto"/>
      </w:pBd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0D588" w14:textId="77777777" w:rsidR="00BF3A34" w:rsidRDefault="00BF3A34" w:rsidP="00084621">
    <w:pPr>
      <w:pStyle w:val="Zpat"/>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8657A" w14:textId="77777777" w:rsidR="00C767A9" w:rsidRDefault="005F192F" w:rsidP="00C767A9">
    <w:pPr>
      <w:pStyle w:val="Zpat"/>
      <w:rPr>
        <w:caps/>
        <w:color w:val="4F81BD" w:themeColor="accent1"/>
      </w:rPr>
    </w:pPr>
    <w:sdt>
      <w:sdtPr>
        <w:rPr>
          <w:rFonts w:asciiTheme="minorHAnsi" w:hAnsiTheme="minorHAnsi" w:cstheme="minorHAnsi"/>
          <w:sz w:val="20"/>
          <w:szCs w:val="20"/>
        </w:rPr>
        <w:id w:val="-760682485"/>
        <w:docPartObj>
          <w:docPartGallery w:val="Page Numbers (Bottom of Page)"/>
          <w:docPartUnique/>
        </w:docPartObj>
      </w:sdtPr>
      <w:sdtEndPr/>
      <w:sdtContent>
        <w:sdt>
          <w:sdtPr>
            <w:rPr>
              <w:rFonts w:asciiTheme="minorHAnsi" w:hAnsiTheme="minorHAnsi" w:cstheme="minorHAnsi"/>
              <w:sz w:val="20"/>
              <w:szCs w:val="20"/>
            </w:rPr>
            <w:id w:val="1801341265"/>
            <w:docPartObj>
              <w:docPartGallery w:val="Page Numbers (Top of Page)"/>
              <w:docPartUnique/>
            </w:docPartObj>
          </w:sdtPr>
          <w:sdtEndPr/>
          <w:sdtContent>
            <w:r w:rsidR="00C767A9" w:rsidRPr="00125580">
              <w:rPr>
                <w:rFonts w:asciiTheme="minorHAnsi" w:hAnsiTheme="minorHAnsi" w:cstheme="minorHAnsi"/>
                <w:sz w:val="20"/>
                <w:szCs w:val="20"/>
              </w:rPr>
              <w:t xml:space="preserve">Stránka </w:t>
            </w:r>
            <w:r w:rsidR="00C767A9" w:rsidRPr="00125580">
              <w:rPr>
                <w:rFonts w:asciiTheme="minorHAnsi" w:hAnsiTheme="minorHAnsi" w:cstheme="minorHAnsi"/>
                <w:sz w:val="20"/>
                <w:szCs w:val="20"/>
              </w:rPr>
              <w:fldChar w:fldCharType="begin"/>
            </w:r>
            <w:r w:rsidR="00C767A9" w:rsidRPr="00125580">
              <w:rPr>
                <w:rFonts w:asciiTheme="minorHAnsi" w:hAnsiTheme="minorHAnsi" w:cstheme="minorHAnsi"/>
                <w:sz w:val="20"/>
                <w:szCs w:val="20"/>
              </w:rPr>
              <w:instrText>PAGE</w:instrText>
            </w:r>
            <w:r w:rsidR="00C767A9" w:rsidRPr="00125580">
              <w:rPr>
                <w:rFonts w:asciiTheme="minorHAnsi" w:hAnsiTheme="minorHAnsi" w:cstheme="minorHAnsi"/>
                <w:sz w:val="20"/>
                <w:szCs w:val="20"/>
              </w:rPr>
              <w:fldChar w:fldCharType="separate"/>
            </w:r>
            <w:r w:rsidR="00C767A9">
              <w:rPr>
                <w:rFonts w:asciiTheme="minorHAnsi" w:hAnsiTheme="minorHAnsi" w:cstheme="minorHAnsi"/>
              </w:rPr>
              <w:t>24</w:t>
            </w:r>
            <w:r w:rsidR="00C767A9" w:rsidRPr="00125580">
              <w:rPr>
                <w:rFonts w:asciiTheme="minorHAnsi" w:hAnsiTheme="minorHAnsi" w:cstheme="minorHAnsi"/>
                <w:sz w:val="20"/>
                <w:szCs w:val="20"/>
              </w:rPr>
              <w:fldChar w:fldCharType="end"/>
            </w:r>
            <w:r w:rsidR="00C767A9" w:rsidRPr="00125580">
              <w:rPr>
                <w:rFonts w:asciiTheme="minorHAnsi" w:hAnsiTheme="minorHAnsi" w:cstheme="minorHAnsi"/>
                <w:sz w:val="20"/>
                <w:szCs w:val="20"/>
              </w:rPr>
              <w:t xml:space="preserve"> (celkem </w:t>
            </w:r>
            <w:r w:rsidR="00C767A9" w:rsidRPr="00125580">
              <w:rPr>
                <w:rFonts w:asciiTheme="minorHAnsi" w:hAnsiTheme="minorHAnsi" w:cstheme="minorHAnsi"/>
                <w:sz w:val="20"/>
                <w:szCs w:val="20"/>
              </w:rPr>
              <w:fldChar w:fldCharType="begin"/>
            </w:r>
            <w:r w:rsidR="00C767A9" w:rsidRPr="00125580">
              <w:rPr>
                <w:rFonts w:asciiTheme="minorHAnsi" w:hAnsiTheme="minorHAnsi" w:cstheme="minorHAnsi"/>
                <w:sz w:val="20"/>
                <w:szCs w:val="20"/>
              </w:rPr>
              <w:instrText>NUMPAGES</w:instrText>
            </w:r>
            <w:r w:rsidR="00C767A9" w:rsidRPr="00125580">
              <w:rPr>
                <w:rFonts w:asciiTheme="minorHAnsi" w:hAnsiTheme="minorHAnsi" w:cstheme="minorHAnsi"/>
                <w:sz w:val="20"/>
                <w:szCs w:val="20"/>
              </w:rPr>
              <w:fldChar w:fldCharType="separate"/>
            </w:r>
            <w:r w:rsidR="00C767A9">
              <w:rPr>
                <w:rFonts w:asciiTheme="minorHAnsi" w:hAnsiTheme="minorHAnsi" w:cstheme="minorHAnsi"/>
              </w:rPr>
              <w:t>41</w:t>
            </w:r>
            <w:r w:rsidR="00C767A9" w:rsidRPr="00125580">
              <w:rPr>
                <w:rFonts w:asciiTheme="minorHAnsi" w:hAnsiTheme="minorHAnsi" w:cstheme="minorHAnsi"/>
                <w:sz w:val="20"/>
                <w:szCs w:val="20"/>
              </w:rPr>
              <w:fldChar w:fldCharType="end"/>
            </w:r>
            <w:r w:rsidR="00C767A9" w:rsidRPr="00125580">
              <w:rPr>
                <w:rFonts w:asciiTheme="minorHAnsi" w:hAnsiTheme="minorHAnsi" w:cstheme="minorHAnsi"/>
                <w:sz w:val="20"/>
                <w:szCs w:val="20"/>
              </w:rPr>
              <w:t>)</w:t>
            </w:r>
          </w:sdtContent>
        </w:sdt>
      </w:sdtContent>
    </w:sdt>
    <w:r w:rsidR="00C767A9">
      <w:rPr>
        <w:caps/>
        <w:color w:val="4F81BD" w:themeColor="accent1"/>
      </w:rPr>
      <w:t xml:space="preserve"> </w:t>
    </w:r>
  </w:p>
  <w:p w14:paraId="4CBC9D60" w14:textId="45EA3140" w:rsidR="00015BCC" w:rsidRDefault="00015BCC">
    <w:pPr>
      <w:pStyle w:val="Zpat"/>
      <w:rPr>
        <w:caps/>
        <w:color w:val="4F81BD" w:themeColor="accent1"/>
      </w:rPr>
    </w:pPr>
  </w:p>
  <w:p w14:paraId="108B4580" w14:textId="0C1A2AE4" w:rsidR="008E17B5" w:rsidRPr="009D0068" w:rsidRDefault="008E17B5" w:rsidP="00955C02">
    <w:pPr>
      <w:pStyle w:val="Zpat"/>
      <w:pBdr>
        <w:top w:val="none" w:sz="0" w:space="0" w:color="auto"/>
      </w:pBd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E58CD41" w14:textId="1D9F1D76" w:rsidR="00C767A9" w:rsidRDefault="005F192F" w:rsidP="00C767A9">
            <w:pPr>
              <w:pStyle w:val="Zpat"/>
              <w:rPr>
                <w:caps/>
                <w:color w:val="4F81BD" w:themeColor="accent1"/>
              </w:rPr>
            </w:pPr>
            <w:sdt>
              <w:sdtPr>
                <w:rPr>
                  <w:rFonts w:asciiTheme="minorHAnsi" w:hAnsiTheme="minorHAnsi" w:cstheme="minorHAnsi"/>
                  <w:sz w:val="20"/>
                  <w:szCs w:val="20"/>
                </w:rPr>
                <w:id w:val="-694306473"/>
                <w:docPartObj>
                  <w:docPartGallery w:val="Page Numbers (Bottom of Page)"/>
                  <w:docPartUnique/>
                </w:docPartObj>
              </w:sdtPr>
              <w:sdtEndPr/>
              <w:sdtContent>
                <w:sdt>
                  <w:sdtPr>
                    <w:rPr>
                      <w:rFonts w:asciiTheme="minorHAnsi" w:hAnsiTheme="minorHAnsi" w:cstheme="minorHAnsi"/>
                      <w:sz w:val="20"/>
                      <w:szCs w:val="20"/>
                    </w:rPr>
                    <w:id w:val="-1459956104"/>
                    <w:docPartObj>
                      <w:docPartGallery w:val="Page Numbers (Top of Page)"/>
                      <w:docPartUnique/>
                    </w:docPartObj>
                  </w:sdtPr>
                  <w:sdtEndPr/>
                  <w:sdtContent>
                    <w:r w:rsidR="00C767A9" w:rsidRPr="00125580">
                      <w:rPr>
                        <w:rFonts w:asciiTheme="minorHAnsi" w:hAnsiTheme="minorHAnsi" w:cstheme="minorHAnsi"/>
                        <w:sz w:val="20"/>
                        <w:szCs w:val="20"/>
                      </w:rPr>
                      <w:t xml:space="preserve">Stránka </w:t>
                    </w:r>
                    <w:r w:rsidR="00F143F8">
                      <w:rPr>
                        <w:rFonts w:asciiTheme="minorHAnsi" w:hAnsiTheme="minorHAnsi" w:cstheme="minorHAnsi"/>
                        <w:sz w:val="20"/>
                        <w:szCs w:val="20"/>
                      </w:rPr>
                      <w:t>4</w:t>
                    </w:r>
                    <w:r w:rsidR="00486E87">
                      <w:rPr>
                        <w:rFonts w:asciiTheme="minorHAnsi" w:hAnsiTheme="minorHAnsi" w:cstheme="minorHAnsi"/>
                        <w:sz w:val="20"/>
                        <w:szCs w:val="20"/>
                      </w:rPr>
                      <w:t>2</w:t>
                    </w:r>
                    <w:r w:rsidR="00C767A9" w:rsidRPr="00125580">
                      <w:rPr>
                        <w:rFonts w:asciiTheme="minorHAnsi" w:hAnsiTheme="minorHAnsi" w:cstheme="minorHAnsi"/>
                        <w:sz w:val="20"/>
                        <w:szCs w:val="20"/>
                      </w:rPr>
                      <w:t xml:space="preserve"> (celkem </w:t>
                    </w:r>
                    <w:r w:rsidR="00C767A9" w:rsidRPr="00125580">
                      <w:rPr>
                        <w:rFonts w:asciiTheme="minorHAnsi" w:hAnsiTheme="minorHAnsi" w:cstheme="minorHAnsi"/>
                        <w:sz w:val="20"/>
                        <w:szCs w:val="20"/>
                      </w:rPr>
                      <w:fldChar w:fldCharType="begin"/>
                    </w:r>
                    <w:r w:rsidR="00C767A9" w:rsidRPr="00125580">
                      <w:rPr>
                        <w:rFonts w:asciiTheme="minorHAnsi" w:hAnsiTheme="minorHAnsi" w:cstheme="minorHAnsi"/>
                        <w:sz w:val="20"/>
                        <w:szCs w:val="20"/>
                      </w:rPr>
                      <w:instrText>NUMPAGES</w:instrText>
                    </w:r>
                    <w:r w:rsidR="00C767A9" w:rsidRPr="00125580">
                      <w:rPr>
                        <w:rFonts w:asciiTheme="minorHAnsi" w:hAnsiTheme="minorHAnsi" w:cstheme="minorHAnsi"/>
                        <w:sz w:val="20"/>
                        <w:szCs w:val="20"/>
                      </w:rPr>
                      <w:fldChar w:fldCharType="separate"/>
                    </w:r>
                    <w:r w:rsidR="00C767A9">
                      <w:rPr>
                        <w:rFonts w:asciiTheme="minorHAnsi" w:hAnsiTheme="minorHAnsi" w:cstheme="minorHAnsi"/>
                        <w:sz w:val="20"/>
                        <w:szCs w:val="20"/>
                      </w:rPr>
                      <w:t>41</w:t>
                    </w:r>
                    <w:r w:rsidR="00C767A9" w:rsidRPr="00125580">
                      <w:rPr>
                        <w:rFonts w:asciiTheme="minorHAnsi" w:hAnsiTheme="minorHAnsi" w:cstheme="minorHAnsi"/>
                        <w:sz w:val="20"/>
                        <w:szCs w:val="20"/>
                      </w:rPr>
                      <w:fldChar w:fldCharType="end"/>
                    </w:r>
                    <w:r w:rsidR="00C767A9" w:rsidRPr="00125580">
                      <w:rPr>
                        <w:rFonts w:asciiTheme="minorHAnsi" w:hAnsiTheme="minorHAnsi" w:cstheme="minorHAnsi"/>
                        <w:sz w:val="20"/>
                        <w:szCs w:val="20"/>
                      </w:rPr>
                      <w:t>)</w:t>
                    </w:r>
                  </w:sdtContent>
                </w:sdt>
              </w:sdtContent>
            </w:sdt>
            <w:r w:rsidR="00C767A9">
              <w:rPr>
                <w:caps/>
                <w:color w:val="4F81BD" w:themeColor="accent1"/>
              </w:rPr>
              <w:t xml:space="preserve"> </w:t>
            </w:r>
          </w:p>
          <w:p w14:paraId="0AF7F721" w14:textId="7FC6F8EC" w:rsidR="00EE2490" w:rsidRPr="009D0068" w:rsidRDefault="005F192F" w:rsidP="00955C02">
            <w:pPr>
              <w:pStyle w:val="Zpat"/>
              <w:pBdr>
                <w:top w:val="none" w:sz="0" w:space="0" w:color="auto"/>
              </w:pBdr>
              <w:rPr>
                <w:sz w:val="18"/>
                <w:szCs w:val="18"/>
              </w:rPr>
            </w:pP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78066" w14:textId="2991B94D" w:rsidR="00E156D5" w:rsidRPr="00084621" w:rsidRDefault="00E156D5" w:rsidP="008E17B5">
    <w:pPr>
      <w:pStyle w:val="Zpat"/>
    </w:pPr>
    <w:r>
      <w:t xml:space="preserve">Stránka </w:t>
    </w:r>
    <w:r w:rsidR="00486E87">
      <w:t>41</w:t>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947816131"/>
      <w:docPartObj>
        <w:docPartGallery w:val="Page Numbers (Top of Page)"/>
        <w:docPartUnique/>
      </w:docPartObj>
    </w:sdtPr>
    <w:sdtEndPr/>
    <w:sdtContent>
      <w:p w14:paraId="5E514164" w14:textId="7110F71F" w:rsidR="00C767A9" w:rsidRDefault="005F192F" w:rsidP="00C767A9">
        <w:pPr>
          <w:pStyle w:val="Zpat"/>
          <w:rPr>
            <w:caps/>
            <w:color w:val="4F81BD" w:themeColor="accent1"/>
          </w:rPr>
        </w:pPr>
        <w:sdt>
          <w:sdtPr>
            <w:rPr>
              <w:rFonts w:asciiTheme="minorHAnsi" w:hAnsiTheme="minorHAnsi" w:cstheme="minorHAnsi"/>
              <w:sz w:val="20"/>
              <w:szCs w:val="20"/>
            </w:rPr>
            <w:id w:val="1181396247"/>
            <w:docPartObj>
              <w:docPartGallery w:val="Page Numbers (Bottom of Page)"/>
              <w:docPartUnique/>
            </w:docPartObj>
          </w:sdtPr>
          <w:sdtEndPr/>
          <w:sdtContent>
            <w:sdt>
              <w:sdtPr>
                <w:rPr>
                  <w:rFonts w:asciiTheme="minorHAnsi" w:hAnsiTheme="minorHAnsi" w:cstheme="minorHAnsi"/>
                  <w:sz w:val="20"/>
                  <w:szCs w:val="20"/>
                </w:rPr>
                <w:id w:val="-1413772118"/>
                <w:docPartObj>
                  <w:docPartGallery w:val="Page Numbers (Top of Page)"/>
                  <w:docPartUnique/>
                </w:docPartObj>
              </w:sdtPr>
              <w:sdtEndPr/>
              <w:sdtContent>
                <w:r w:rsidR="00C767A9" w:rsidRPr="00125580">
                  <w:rPr>
                    <w:rFonts w:asciiTheme="minorHAnsi" w:hAnsiTheme="minorHAnsi" w:cstheme="minorHAnsi"/>
                    <w:sz w:val="20"/>
                    <w:szCs w:val="20"/>
                  </w:rPr>
                  <w:t xml:space="preserve">Stránka </w:t>
                </w:r>
                <w:r w:rsidR="00C767A9">
                  <w:rPr>
                    <w:rFonts w:asciiTheme="minorHAnsi" w:hAnsiTheme="minorHAnsi" w:cstheme="minorHAnsi"/>
                    <w:sz w:val="20"/>
                    <w:szCs w:val="20"/>
                  </w:rPr>
                  <w:t>4</w:t>
                </w:r>
                <w:r w:rsidR="00486E87">
                  <w:rPr>
                    <w:rFonts w:asciiTheme="minorHAnsi" w:hAnsiTheme="minorHAnsi" w:cstheme="minorHAnsi"/>
                    <w:sz w:val="20"/>
                    <w:szCs w:val="20"/>
                  </w:rPr>
                  <w:t>3</w:t>
                </w:r>
                <w:r w:rsidR="00C767A9" w:rsidRPr="00125580">
                  <w:rPr>
                    <w:rFonts w:asciiTheme="minorHAnsi" w:hAnsiTheme="minorHAnsi" w:cstheme="minorHAnsi"/>
                    <w:sz w:val="20"/>
                    <w:szCs w:val="20"/>
                  </w:rPr>
                  <w:t xml:space="preserve"> (celkem </w:t>
                </w:r>
                <w:r w:rsidR="00C767A9" w:rsidRPr="00125580">
                  <w:rPr>
                    <w:rFonts w:asciiTheme="minorHAnsi" w:hAnsiTheme="minorHAnsi" w:cstheme="minorHAnsi"/>
                    <w:sz w:val="20"/>
                    <w:szCs w:val="20"/>
                  </w:rPr>
                  <w:fldChar w:fldCharType="begin"/>
                </w:r>
                <w:r w:rsidR="00C767A9" w:rsidRPr="00125580">
                  <w:rPr>
                    <w:rFonts w:asciiTheme="minorHAnsi" w:hAnsiTheme="minorHAnsi" w:cstheme="minorHAnsi"/>
                    <w:sz w:val="20"/>
                    <w:szCs w:val="20"/>
                  </w:rPr>
                  <w:instrText>NUMPAGES</w:instrText>
                </w:r>
                <w:r w:rsidR="00C767A9" w:rsidRPr="00125580">
                  <w:rPr>
                    <w:rFonts w:asciiTheme="minorHAnsi" w:hAnsiTheme="minorHAnsi" w:cstheme="minorHAnsi"/>
                    <w:sz w:val="20"/>
                    <w:szCs w:val="20"/>
                  </w:rPr>
                  <w:fldChar w:fldCharType="separate"/>
                </w:r>
                <w:r w:rsidR="00C767A9">
                  <w:rPr>
                    <w:rFonts w:asciiTheme="minorHAnsi" w:hAnsiTheme="minorHAnsi" w:cstheme="minorHAnsi"/>
                    <w:sz w:val="20"/>
                    <w:szCs w:val="20"/>
                  </w:rPr>
                  <w:t>41</w:t>
                </w:r>
                <w:r w:rsidR="00C767A9" w:rsidRPr="00125580">
                  <w:rPr>
                    <w:rFonts w:asciiTheme="minorHAnsi" w:hAnsiTheme="minorHAnsi" w:cstheme="minorHAnsi"/>
                    <w:sz w:val="20"/>
                    <w:szCs w:val="20"/>
                  </w:rPr>
                  <w:fldChar w:fldCharType="end"/>
                </w:r>
                <w:r w:rsidR="00C767A9" w:rsidRPr="00125580">
                  <w:rPr>
                    <w:rFonts w:asciiTheme="minorHAnsi" w:hAnsiTheme="minorHAnsi" w:cstheme="minorHAnsi"/>
                    <w:sz w:val="20"/>
                    <w:szCs w:val="20"/>
                  </w:rPr>
                  <w:t>)</w:t>
                </w:r>
              </w:sdtContent>
            </w:sdt>
          </w:sdtContent>
        </w:sdt>
        <w:r w:rsidR="00C767A9">
          <w:rPr>
            <w:caps/>
            <w:color w:val="4F81BD" w:themeColor="accent1"/>
          </w:rPr>
          <w:t xml:space="preserve"> </w:t>
        </w:r>
      </w:p>
      <w:p w14:paraId="6E468885" w14:textId="77777777" w:rsidR="00C767A9" w:rsidRDefault="005F192F" w:rsidP="00C767A9">
        <w:pPr>
          <w:pStyle w:val="Zpat"/>
          <w:pBdr>
            <w:top w:val="none" w:sz="0" w:space="0" w:color="auto"/>
          </w:pBdr>
          <w:rPr>
            <w:color w:val="auto"/>
            <w:sz w:val="18"/>
            <w:szCs w:val="18"/>
          </w:rPr>
        </w:pPr>
      </w:p>
    </w:sdtContent>
  </w:sdt>
  <w:p w14:paraId="7EDF3FC9" w14:textId="6569BC81" w:rsidR="00896A00" w:rsidRPr="00C767A9" w:rsidRDefault="00896A00" w:rsidP="00C767A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E779E" w14:textId="6C33A7D7" w:rsidR="00865579" w:rsidRPr="007F2D4F" w:rsidRDefault="005F192F" w:rsidP="007F2D4F">
    <w:pPr>
      <w:pStyle w:val="Zpat"/>
    </w:pPr>
    <w:sdt>
      <w:sdtPr>
        <w:rPr>
          <w:rFonts w:asciiTheme="minorHAnsi" w:hAnsiTheme="minorHAnsi" w:cstheme="minorHAnsi"/>
          <w:sz w:val="20"/>
          <w:szCs w:val="20"/>
        </w:rPr>
        <w:id w:val="438338382"/>
        <w:docPartObj>
          <w:docPartGallery w:val="Page Numbers (Bottom of Page)"/>
          <w:docPartUnique/>
        </w:docPartObj>
      </w:sdtPr>
      <w:sdtEndPr/>
      <w:sdtContent>
        <w:sdt>
          <w:sdtPr>
            <w:rPr>
              <w:rFonts w:asciiTheme="minorHAnsi" w:hAnsiTheme="minorHAnsi" w:cstheme="minorHAnsi"/>
              <w:sz w:val="20"/>
              <w:szCs w:val="20"/>
            </w:rPr>
            <w:id w:val="-1829357113"/>
            <w:docPartObj>
              <w:docPartGallery w:val="Page Numbers (Top of Page)"/>
              <w:docPartUnique/>
            </w:docPartObj>
          </w:sdtPr>
          <w:sdtEndPr/>
          <w:sdtContent>
            <w:r w:rsidR="007F2D4F" w:rsidRPr="00125580">
              <w:rPr>
                <w:rFonts w:asciiTheme="minorHAnsi" w:hAnsiTheme="minorHAnsi" w:cstheme="minorHAnsi"/>
                <w:sz w:val="20"/>
                <w:szCs w:val="20"/>
              </w:rPr>
              <w:t xml:space="preserve">Stránka </w:t>
            </w:r>
            <w:r w:rsidR="007F2D4F">
              <w:rPr>
                <w:rFonts w:asciiTheme="minorHAnsi" w:hAnsiTheme="minorHAnsi" w:cstheme="minorHAnsi"/>
                <w:sz w:val="20"/>
                <w:szCs w:val="20"/>
              </w:rPr>
              <w:t>4</w:t>
            </w:r>
            <w:r w:rsidR="00486E87">
              <w:rPr>
                <w:rFonts w:asciiTheme="minorHAnsi" w:hAnsiTheme="minorHAnsi" w:cstheme="minorHAnsi"/>
                <w:sz w:val="20"/>
                <w:szCs w:val="20"/>
              </w:rPr>
              <w:t>4</w:t>
            </w:r>
            <w:r w:rsidR="007F2D4F" w:rsidRPr="00125580">
              <w:rPr>
                <w:rFonts w:asciiTheme="minorHAnsi" w:hAnsiTheme="minorHAnsi" w:cstheme="minorHAnsi"/>
                <w:sz w:val="20"/>
                <w:szCs w:val="20"/>
              </w:rPr>
              <w:t xml:space="preserve"> (celkem </w:t>
            </w:r>
            <w:r w:rsidR="007F2D4F" w:rsidRPr="00125580">
              <w:rPr>
                <w:rFonts w:asciiTheme="minorHAnsi" w:hAnsiTheme="minorHAnsi" w:cstheme="minorHAnsi"/>
                <w:sz w:val="20"/>
                <w:szCs w:val="20"/>
              </w:rPr>
              <w:fldChar w:fldCharType="begin"/>
            </w:r>
            <w:r w:rsidR="007F2D4F" w:rsidRPr="00125580">
              <w:rPr>
                <w:rFonts w:asciiTheme="minorHAnsi" w:hAnsiTheme="minorHAnsi" w:cstheme="minorHAnsi"/>
                <w:sz w:val="20"/>
                <w:szCs w:val="20"/>
              </w:rPr>
              <w:instrText>NUMPAGES</w:instrText>
            </w:r>
            <w:r w:rsidR="007F2D4F" w:rsidRPr="00125580">
              <w:rPr>
                <w:rFonts w:asciiTheme="minorHAnsi" w:hAnsiTheme="minorHAnsi" w:cstheme="minorHAnsi"/>
                <w:sz w:val="20"/>
                <w:szCs w:val="20"/>
              </w:rPr>
              <w:fldChar w:fldCharType="separate"/>
            </w:r>
            <w:r w:rsidR="007F2D4F">
              <w:rPr>
                <w:rFonts w:asciiTheme="minorHAnsi" w:hAnsiTheme="minorHAnsi" w:cstheme="minorHAnsi"/>
                <w:sz w:val="20"/>
                <w:szCs w:val="20"/>
              </w:rPr>
              <w:t>41</w:t>
            </w:r>
            <w:r w:rsidR="007F2D4F" w:rsidRPr="00125580">
              <w:rPr>
                <w:rFonts w:asciiTheme="minorHAnsi" w:hAnsiTheme="minorHAnsi" w:cstheme="minorHAnsi"/>
                <w:sz w:val="20"/>
                <w:szCs w:val="20"/>
              </w:rPr>
              <w:fldChar w:fldCharType="end"/>
            </w:r>
            <w:r w:rsidR="007F2D4F" w:rsidRPr="00125580">
              <w:rPr>
                <w:rFonts w:asciiTheme="minorHAnsi" w:hAnsiTheme="minorHAnsi" w:cstheme="minorHAnsi"/>
                <w:sz w:val="20"/>
                <w:szCs w:val="20"/>
              </w:rPr>
              <w:t>)</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91998" w14:textId="77777777" w:rsidR="00EB11B4" w:rsidRDefault="00EB11B4" w:rsidP="002119E2">
      <w:r>
        <w:separator/>
      </w:r>
    </w:p>
  </w:footnote>
  <w:footnote w:type="continuationSeparator" w:id="0">
    <w:p w14:paraId="413B4D2E" w14:textId="77777777" w:rsidR="00EB11B4" w:rsidRDefault="00EB11B4" w:rsidP="002119E2">
      <w:r>
        <w:continuationSeparator/>
      </w:r>
    </w:p>
  </w:footnote>
  <w:footnote w:type="continuationNotice" w:id="1">
    <w:p w14:paraId="541534EF" w14:textId="77777777" w:rsidR="00EB11B4" w:rsidRDefault="00EB11B4">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C7744" w14:textId="77777777" w:rsidR="00865579" w:rsidRDefault="00865579" w:rsidP="00A32732">
    <w:pPr>
      <w:pStyle w:val="Zhlav"/>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0630012">
    <w:abstractNumId w:val="5"/>
  </w:num>
  <w:num w:numId="2" w16cid:durableId="1189639401">
    <w:abstractNumId w:val="6"/>
  </w:num>
  <w:num w:numId="3" w16cid:durableId="634456327">
    <w:abstractNumId w:val="9"/>
  </w:num>
  <w:num w:numId="4" w16cid:durableId="1068386120">
    <w:abstractNumId w:val="2"/>
  </w:num>
  <w:num w:numId="5" w16cid:durableId="1704557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381484">
    <w:abstractNumId w:val="7"/>
  </w:num>
  <w:num w:numId="7" w16cid:durableId="2036273307">
    <w:abstractNumId w:val="1"/>
  </w:num>
  <w:num w:numId="8" w16cid:durableId="160783490">
    <w:abstractNumId w:val="10"/>
  </w:num>
  <w:num w:numId="9" w16cid:durableId="1773933966">
    <w:abstractNumId w:val="0"/>
  </w:num>
  <w:num w:numId="10" w16cid:durableId="3193889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5334448">
    <w:abstractNumId w:val="3"/>
  </w:num>
  <w:num w:numId="12" w16cid:durableId="1563906957">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ynková Dana">
    <w15:presenceInfo w15:providerId="AD" w15:userId="S::Dana.Hynkova@mze.gov.cz::4ffb62f6-798a-4db5-8331-3dda1a0afd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0E49"/>
    <w:rsid w:val="00001FF2"/>
    <w:rsid w:val="00005000"/>
    <w:rsid w:val="000059DF"/>
    <w:rsid w:val="00005E8A"/>
    <w:rsid w:val="00006E52"/>
    <w:rsid w:val="000078D9"/>
    <w:rsid w:val="00011674"/>
    <w:rsid w:val="000121A0"/>
    <w:rsid w:val="0001541A"/>
    <w:rsid w:val="00015BCC"/>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21F"/>
    <w:rsid w:val="0004153F"/>
    <w:rsid w:val="00041580"/>
    <w:rsid w:val="00041A4C"/>
    <w:rsid w:val="000443B8"/>
    <w:rsid w:val="00044804"/>
    <w:rsid w:val="000467DB"/>
    <w:rsid w:val="00046935"/>
    <w:rsid w:val="00046A82"/>
    <w:rsid w:val="00050857"/>
    <w:rsid w:val="00051A1F"/>
    <w:rsid w:val="00051CE8"/>
    <w:rsid w:val="00052CFC"/>
    <w:rsid w:val="00053708"/>
    <w:rsid w:val="00053F0F"/>
    <w:rsid w:val="000542D2"/>
    <w:rsid w:val="00055953"/>
    <w:rsid w:val="00055FEF"/>
    <w:rsid w:val="00056072"/>
    <w:rsid w:val="000576C0"/>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53B"/>
    <w:rsid w:val="000869E4"/>
    <w:rsid w:val="00087B87"/>
    <w:rsid w:val="00090A8F"/>
    <w:rsid w:val="00090FBA"/>
    <w:rsid w:val="0009188D"/>
    <w:rsid w:val="00092135"/>
    <w:rsid w:val="000928BC"/>
    <w:rsid w:val="000928F7"/>
    <w:rsid w:val="0009447A"/>
    <w:rsid w:val="00094A1C"/>
    <w:rsid w:val="00095752"/>
    <w:rsid w:val="00096457"/>
    <w:rsid w:val="000A08B4"/>
    <w:rsid w:val="000A1A5B"/>
    <w:rsid w:val="000A284B"/>
    <w:rsid w:val="000A3246"/>
    <w:rsid w:val="000A3A9D"/>
    <w:rsid w:val="000A4D3D"/>
    <w:rsid w:val="000A5E8E"/>
    <w:rsid w:val="000A70A7"/>
    <w:rsid w:val="000A765D"/>
    <w:rsid w:val="000A76C8"/>
    <w:rsid w:val="000B32D5"/>
    <w:rsid w:val="000B704E"/>
    <w:rsid w:val="000C07AE"/>
    <w:rsid w:val="000C0BE0"/>
    <w:rsid w:val="000C1AD0"/>
    <w:rsid w:val="000C3F62"/>
    <w:rsid w:val="000C5F05"/>
    <w:rsid w:val="000C60BB"/>
    <w:rsid w:val="000C77E1"/>
    <w:rsid w:val="000D1DC9"/>
    <w:rsid w:val="000D2A84"/>
    <w:rsid w:val="000D6006"/>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1E89"/>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4D30"/>
    <w:rsid w:val="00116CBD"/>
    <w:rsid w:val="00117571"/>
    <w:rsid w:val="00117607"/>
    <w:rsid w:val="00117C9F"/>
    <w:rsid w:val="0012070D"/>
    <w:rsid w:val="001209B9"/>
    <w:rsid w:val="00120AB2"/>
    <w:rsid w:val="00120CF4"/>
    <w:rsid w:val="00121360"/>
    <w:rsid w:val="00122B2E"/>
    <w:rsid w:val="001239C2"/>
    <w:rsid w:val="0012483F"/>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47BAA"/>
    <w:rsid w:val="001519B1"/>
    <w:rsid w:val="001522BF"/>
    <w:rsid w:val="00154188"/>
    <w:rsid w:val="001546BC"/>
    <w:rsid w:val="001565E7"/>
    <w:rsid w:val="001566AD"/>
    <w:rsid w:val="0015684E"/>
    <w:rsid w:val="00156BE8"/>
    <w:rsid w:val="00156D39"/>
    <w:rsid w:val="00157DF8"/>
    <w:rsid w:val="00160435"/>
    <w:rsid w:val="00162C6F"/>
    <w:rsid w:val="00164313"/>
    <w:rsid w:val="0016468F"/>
    <w:rsid w:val="001657E1"/>
    <w:rsid w:val="001658E9"/>
    <w:rsid w:val="00166222"/>
    <w:rsid w:val="00166531"/>
    <w:rsid w:val="00167040"/>
    <w:rsid w:val="0016743E"/>
    <w:rsid w:val="001674E0"/>
    <w:rsid w:val="0016770C"/>
    <w:rsid w:val="001679B0"/>
    <w:rsid w:val="00170419"/>
    <w:rsid w:val="00171134"/>
    <w:rsid w:val="00171148"/>
    <w:rsid w:val="00172B93"/>
    <w:rsid w:val="001730FD"/>
    <w:rsid w:val="00175A73"/>
    <w:rsid w:val="0017635A"/>
    <w:rsid w:val="0017656F"/>
    <w:rsid w:val="00176B5C"/>
    <w:rsid w:val="001774C8"/>
    <w:rsid w:val="001800A6"/>
    <w:rsid w:val="00180419"/>
    <w:rsid w:val="0018042E"/>
    <w:rsid w:val="001818D5"/>
    <w:rsid w:val="00181AAB"/>
    <w:rsid w:val="0018227A"/>
    <w:rsid w:val="00182501"/>
    <w:rsid w:val="00184ED0"/>
    <w:rsid w:val="00185B0E"/>
    <w:rsid w:val="00186977"/>
    <w:rsid w:val="00186E41"/>
    <w:rsid w:val="00190BC5"/>
    <w:rsid w:val="00190F49"/>
    <w:rsid w:val="00191370"/>
    <w:rsid w:val="00193D0E"/>
    <w:rsid w:val="001975CD"/>
    <w:rsid w:val="001979E2"/>
    <w:rsid w:val="001A1011"/>
    <w:rsid w:val="001A1B9D"/>
    <w:rsid w:val="001A1D5B"/>
    <w:rsid w:val="001A2244"/>
    <w:rsid w:val="001A2C5A"/>
    <w:rsid w:val="001A3A98"/>
    <w:rsid w:val="001A3A99"/>
    <w:rsid w:val="001A3E44"/>
    <w:rsid w:val="001A7069"/>
    <w:rsid w:val="001B0285"/>
    <w:rsid w:val="001B137B"/>
    <w:rsid w:val="001B55A1"/>
    <w:rsid w:val="001C091F"/>
    <w:rsid w:val="001C0F2D"/>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5F01"/>
    <w:rsid w:val="001E72D5"/>
    <w:rsid w:val="001F1264"/>
    <w:rsid w:val="001F4608"/>
    <w:rsid w:val="001F587D"/>
    <w:rsid w:val="001F5B23"/>
    <w:rsid w:val="001F5E7C"/>
    <w:rsid w:val="001F5FDA"/>
    <w:rsid w:val="001F7DEE"/>
    <w:rsid w:val="00200635"/>
    <w:rsid w:val="00201548"/>
    <w:rsid w:val="00201985"/>
    <w:rsid w:val="00202B3D"/>
    <w:rsid w:val="002040A1"/>
    <w:rsid w:val="002042E7"/>
    <w:rsid w:val="00204711"/>
    <w:rsid w:val="0020575F"/>
    <w:rsid w:val="00206AA8"/>
    <w:rsid w:val="00207315"/>
    <w:rsid w:val="0020741D"/>
    <w:rsid w:val="002101B9"/>
    <w:rsid w:val="00210646"/>
    <w:rsid w:val="002119E2"/>
    <w:rsid w:val="00211C2C"/>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01E1"/>
    <w:rsid w:val="00231A31"/>
    <w:rsid w:val="0023414E"/>
    <w:rsid w:val="00234813"/>
    <w:rsid w:val="002418F5"/>
    <w:rsid w:val="002427CF"/>
    <w:rsid w:val="00242DB0"/>
    <w:rsid w:val="00243932"/>
    <w:rsid w:val="00243B42"/>
    <w:rsid w:val="00245A36"/>
    <w:rsid w:val="00245B9C"/>
    <w:rsid w:val="00246C95"/>
    <w:rsid w:val="00246D05"/>
    <w:rsid w:val="002506DD"/>
    <w:rsid w:val="00250D99"/>
    <w:rsid w:val="00251082"/>
    <w:rsid w:val="00251A02"/>
    <w:rsid w:val="00252CBC"/>
    <w:rsid w:val="0025584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2F3"/>
    <w:rsid w:val="0029442B"/>
    <w:rsid w:val="002955F6"/>
    <w:rsid w:val="00295EB7"/>
    <w:rsid w:val="00296B29"/>
    <w:rsid w:val="002A12D2"/>
    <w:rsid w:val="002A2AD2"/>
    <w:rsid w:val="002A388B"/>
    <w:rsid w:val="002A4364"/>
    <w:rsid w:val="002A5097"/>
    <w:rsid w:val="002A6591"/>
    <w:rsid w:val="002A6D51"/>
    <w:rsid w:val="002B0310"/>
    <w:rsid w:val="002B45E6"/>
    <w:rsid w:val="002B4999"/>
    <w:rsid w:val="002B4E41"/>
    <w:rsid w:val="002B6081"/>
    <w:rsid w:val="002B6CA5"/>
    <w:rsid w:val="002B6D51"/>
    <w:rsid w:val="002B7879"/>
    <w:rsid w:val="002C01BF"/>
    <w:rsid w:val="002C1ABD"/>
    <w:rsid w:val="002C1EB2"/>
    <w:rsid w:val="002C21F1"/>
    <w:rsid w:val="002C2213"/>
    <w:rsid w:val="002C45E5"/>
    <w:rsid w:val="002C4FD4"/>
    <w:rsid w:val="002C55F3"/>
    <w:rsid w:val="002C64FA"/>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19D5"/>
    <w:rsid w:val="002F2369"/>
    <w:rsid w:val="002F24B9"/>
    <w:rsid w:val="002F49C1"/>
    <w:rsid w:val="002F525F"/>
    <w:rsid w:val="002F5F04"/>
    <w:rsid w:val="003012C8"/>
    <w:rsid w:val="003019D4"/>
    <w:rsid w:val="00302227"/>
    <w:rsid w:val="0030298F"/>
    <w:rsid w:val="00302A3A"/>
    <w:rsid w:val="003035C5"/>
    <w:rsid w:val="003065D1"/>
    <w:rsid w:val="00306CFF"/>
    <w:rsid w:val="00307869"/>
    <w:rsid w:val="00307977"/>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6E6E"/>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4BFE"/>
    <w:rsid w:val="0036675D"/>
    <w:rsid w:val="003668E6"/>
    <w:rsid w:val="00367FAB"/>
    <w:rsid w:val="00370321"/>
    <w:rsid w:val="003710F3"/>
    <w:rsid w:val="003717CA"/>
    <w:rsid w:val="0037311C"/>
    <w:rsid w:val="0037359A"/>
    <w:rsid w:val="00373E1B"/>
    <w:rsid w:val="003755E7"/>
    <w:rsid w:val="00376A03"/>
    <w:rsid w:val="00377EAD"/>
    <w:rsid w:val="00377EFF"/>
    <w:rsid w:val="00381506"/>
    <w:rsid w:val="003818F0"/>
    <w:rsid w:val="00383768"/>
    <w:rsid w:val="00383DD6"/>
    <w:rsid w:val="00384C4A"/>
    <w:rsid w:val="00386339"/>
    <w:rsid w:val="00386438"/>
    <w:rsid w:val="00386484"/>
    <w:rsid w:val="003872E2"/>
    <w:rsid w:val="00387936"/>
    <w:rsid w:val="00387DCA"/>
    <w:rsid w:val="003904FE"/>
    <w:rsid w:val="00390FC9"/>
    <w:rsid w:val="003921C4"/>
    <w:rsid w:val="003933E7"/>
    <w:rsid w:val="00393A2B"/>
    <w:rsid w:val="0039413C"/>
    <w:rsid w:val="003942A5"/>
    <w:rsid w:val="003945A1"/>
    <w:rsid w:val="0039493C"/>
    <w:rsid w:val="003969ED"/>
    <w:rsid w:val="00397CBD"/>
    <w:rsid w:val="00397CD2"/>
    <w:rsid w:val="003A058E"/>
    <w:rsid w:val="003A0DB3"/>
    <w:rsid w:val="003A0E9D"/>
    <w:rsid w:val="003A1194"/>
    <w:rsid w:val="003A13FD"/>
    <w:rsid w:val="003A3D9D"/>
    <w:rsid w:val="003A425B"/>
    <w:rsid w:val="003A459E"/>
    <w:rsid w:val="003A4DA1"/>
    <w:rsid w:val="003A4DBB"/>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0FA6"/>
    <w:rsid w:val="003E18A7"/>
    <w:rsid w:val="003E2D46"/>
    <w:rsid w:val="003E473F"/>
    <w:rsid w:val="003E61DA"/>
    <w:rsid w:val="003E6E19"/>
    <w:rsid w:val="003E767B"/>
    <w:rsid w:val="003E7B8E"/>
    <w:rsid w:val="003E7DCF"/>
    <w:rsid w:val="003F0011"/>
    <w:rsid w:val="003F03BC"/>
    <w:rsid w:val="003F17F2"/>
    <w:rsid w:val="003F1A6E"/>
    <w:rsid w:val="003F1DC3"/>
    <w:rsid w:val="003F2499"/>
    <w:rsid w:val="003F27BA"/>
    <w:rsid w:val="003F2C2E"/>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07891"/>
    <w:rsid w:val="004138A1"/>
    <w:rsid w:val="00413A68"/>
    <w:rsid w:val="00416235"/>
    <w:rsid w:val="0041666F"/>
    <w:rsid w:val="00417A4A"/>
    <w:rsid w:val="004204B1"/>
    <w:rsid w:val="00420625"/>
    <w:rsid w:val="00420B02"/>
    <w:rsid w:val="00422A35"/>
    <w:rsid w:val="00423A54"/>
    <w:rsid w:val="00425282"/>
    <w:rsid w:val="00425716"/>
    <w:rsid w:val="00430679"/>
    <w:rsid w:val="00432005"/>
    <w:rsid w:val="00432E8E"/>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2AA0"/>
    <w:rsid w:val="0048344F"/>
    <w:rsid w:val="0048363C"/>
    <w:rsid w:val="00483D6A"/>
    <w:rsid w:val="00486E87"/>
    <w:rsid w:val="0049038C"/>
    <w:rsid w:val="00490807"/>
    <w:rsid w:val="00490DE8"/>
    <w:rsid w:val="0049167A"/>
    <w:rsid w:val="00491DCE"/>
    <w:rsid w:val="00492AAC"/>
    <w:rsid w:val="00492E12"/>
    <w:rsid w:val="00492FD5"/>
    <w:rsid w:val="00494050"/>
    <w:rsid w:val="00494EF9"/>
    <w:rsid w:val="00495551"/>
    <w:rsid w:val="0049588A"/>
    <w:rsid w:val="00496915"/>
    <w:rsid w:val="004973BA"/>
    <w:rsid w:val="00497DA2"/>
    <w:rsid w:val="004A03D3"/>
    <w:rsid w:val="004A2537"/>
    <w:rsid w:val="004A30C0"/>
    <w:rsid w:val="004A3649"/>
    <w:rsid w:val="004A3C09"/>
    <w:rsid w:val="004A4EAC"/>
    <w:rsid w:val="004A61A0"/>
    <w:rsid w:val="004A7BEA"/>
    <w:rsid w:val="004B21CB"/>
    <w:rsid w:val="004B22DD"/>
    <w:rsid w:val="004B2FFB"/>
    <w:rsid w:val="004B3B0E"/>
    <w:rsid w:val="004B3DAF"/>
    <w:rsid w:val="004B3FC0"/>
    <w:rsid w:val="004B4162"/>
    <w:rsid w:val="004B4892"/>
    <w:rsid w:val="004B57B7"/>
    <w:rsid w:val="004B5C6B"/>
    <w:rsid w:val="004B6DD8"/>
    <w:rsid w:val="004B7BF9"/>
    <w:rsid w:val="004C0357"/>
    <w:rsid w:val="004C0FC7"/>
    <w:rsid w:val="004C1C34"/>
    <w:rsid w:val="004C2963"/>
    <w:rsid w:val="004C35AB"/>
    <w:rsid w:val="004C378D"/>
    <w:rsid w:val="004C3C6C"/>
    <w:rsid w:val="004C4941"/>
    <w:rsid w:val="004C5314"/>
    <w:rsid w:val="004C60CD"/>
    <w:rsid w:val="004C65A2"/>
    <w:rsid w:val="004D0008"/>
    <w:rsid w:val="004D066D"/>
    <w:rsid w:val="004D0878"/>
    <w:rsid w:val="004D08CE"/>
    <w:rsid w:val="004D2162"/>
    <w:rsid w:val="004D3659"/>
    <w:rsid w:val="004D60B1"/>
    <w:rsid w:val="004D71E6"/>
    <w:rsid w:val="004D73F1"/>
    <w:rsid w:val="004E0091"/>
    <w:rsid w:val="004E0F75"/>
    <w:rsid w:val="004E1BC4"/>
    <w:rsid w:val="004E4BC3"/>
    <w:rsid w:val="004E4E9B"/>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373F"/>
    <w:rsid w:val="0050411D"/>
    <w:rsid w:val="0050457D"/>
    <w:rsid w:val="00505CB6"/>
    <w:rsid w:val="00510170"/>
    <w:rsid w:val="00510D31"/>
    <w:rsid w:val="00511929"/>
    <w:rsid w:val="0051197E"/>
    <w:rsid w:val="00511AC5"/>
    <w:rsid w:val="00511E2E"/>
    <w:rsid w:val="00512425"/>
    <w:rsid w:val="0051364D"/>
    <w:rsid w:val="00513EC4"/>
    <w:rsid w:val="00514FB3"/>
    <w:rsid w:val="005161D8"/>
    <w:rsid w:val="0051694B"/>
    <w:rsid w:val="0051740A"/>
    <w:rsid w:val="00517E9E"/>
    <w:rsid w:val="00517FCC"/>
    <w:rsid w:val="005200EB"/>
    <w:rsid w:val="00521405"/>
    <w:rsid w:val="0052170E"/>
    <w:rsid w:val="00524CAA"/>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0762"/>
    <w:rsid w:val="005432BB"/>
    <w:rsid w:val="00544190"/>
    <w:rsid w:val="005460CC"/>
    <w:rsid w:val="00550014"/>
    <w:rsid w:val="00552481"/>
    <w:rsid w:val="005537F4"/>
    <w:rsid w:val="005538A0"/>
    <w:rsid w:val="00553BBD"/>
    <w:rsid w:val="0055462C"/>
    <w:rsid w:val="005549A7"/>
    <w:rsid w:val="00554E0D"/>
    <w:rsid w:val="00555594"/>
    <w:rsid w:val="00555DF0"/>
    <w:rsid w:val="00556CC7"/>
    <w:rsid w:val="005575F0"/>
    <w:rsid w:val="005605E3"/>
    <w:rsid w:val="005626C9"/>
    <w:rsid w:val="005668C4"/>
    <w:rsid w:val="00566E3E"/>
    <w:rsid w:val="005703FC"/>
    <w:rsid w:val="0057203D"/>
    <w:rsid w:val="005728B3"/>
    <w:rsid w:val="00573B12"/>
    <w:rsid w:val="00573D5E"/>
    <w:rsid w:val="00574361"/>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6DD3"/>
    <w:rsid w:val="005A7E1C"/>
    <w:rsid w:val="005A7F17"/>
    <w:rsid w:val="005B0545"/>
    <w:rsid w:val="005B08A1"/>
    <w:rsid w:val="005B1181"/>
    <w:rsid w:val="005B166F"/>
    <w:rsid w:val="005B2678"/>
    <w:rsid w:val="005B27A8"/>
    <w:rsid w:val="005B3629"/>
    <w:rsid w:val="005B50D9"/>
    <w:rsid w:val="005B73D9"/>
    <w:rsid w:val="005B7B4E"/>
    <w:rsid w:val="005C0705"/>
    <w:rsid w:val="005C1189"/>
    <w:rsid w:val="005C1E1E"/>
    <w:rsid w:val="005C28BE"/>
    <w:rsid w:val="005C3D6C"/>
    <w:rsid w:val="005C5B04"/>
    <w:rsid w:val="005C689C"/>
    <w:rsid w:val="005C6A5F"/>
    <w:rsid w:val="005C716B"/>
    <w:rsid w:val="005D0985"/>
    <w:rsid w:val="005D0ED6"/>
    <w:rsid w:val="005D10FE"/>
    <w:rsid w:val="005D225C"/>
    <w:rsid w:val="005D2D05"/>
    <w:rsid w:val="005D3CAD"/>
    <w:rsid w:val="005D4E02"/>
    <w:rsid w:val="005D6199"/>
    <w:rsid w:val="005D6FB4"/>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192F"/>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348"/>
    <w:rsid w:val="006106AC"/>
    <w:rsid w:val="00610C2D"/>
    <w:rsid w:val="00611AD9"/>
    <w:rsid w:val="006121FB"/>
    <w:rsid w:val="00614951"/>
    <w:rsid w:val="00615589"/>
    <w:rsid w:val="00616176"/>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85E"/>
    <w:rsid w:val="00645CB7"/>
    <w:rsid w:val="006463A4"/>
    <w:rsid w:val="00646BC6"/>
    <w:rsid w:val="00650666"/>
    <w:rsid w:val="006513B4"/>
    <w:rsid w:val="00653550"/>
    <w:rsid w:val="0065379E"/>
    <w:rsid w:val="00654676"/>
    <w:rsid w:val="006554F2"/>
    <w:rsid w:val="006566C5"/>
    <w:rsid w:val="00656FDE"/>
    <w:rsid w:val="00660939"/>
    <w:rsid w:val="00660D6B"/>
    <w:rsid w:val="00661D51"/>
    <w:rsid w:val="00661EB8"/>
    <w:rsid w:val="006620CD"/>
    <w:rsid w:val="006624EC"/>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374F"/>
    <w:rsid w:val="00695338"/>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8C8"/>
    <w:rsid w:val="006C2995"/>
    <w:rsid w:val="006C2CBA"/>
    <w:rsid w:val="006C35B3"/>
    <w:rsid w:val="006C37F2"/>
    <w:rsid w:val="006C50AC"/>
    <w:rsid w:val="006C5615"/>
    <w:rsid w:val="006C5AA0"/>
    <w:rsid w:val="006C5BCF"/>
    <w:rsid w:val="006C6A02"/>
    <w:rsid w:val="006C7695"/>
    <w:rsid w:val="006C7D94"/>
    <w:rsid w:val="006D164E"/>
    <w:rsid w:val="006D35CF"/>
    <w:rsid w:val="006D3B5A"/>
    <w:rsid w:val="006D43EB"/>
    <w:rsid w:val="006D5038"/>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3B09"/>
    <w:rsid w:val="007058F4"/>
    <w:rsid w:val="0070657E"/>
    <w:rsid w:val="0070663E"/>
    <w:rsid w:val="00707352"/>
    <w:rsid w:val="007104C4"/>
    <w:rsid w:val="00710ABA"/>
    <w:rsid w:val="00712FD7"/>
    <w:rsid w:val="00713902"/>
    <w:rsid w:val="00714CCF"/>
    <w:rsid w:val="0071540B"/>
    <w:rsid w:val="00717348"/>
    <w:rsid w:val="00717A9D"/>
    <w:rsid w:val="0072027A"/>
    <w:rsid w:val="007202E4"/>
    <w:rsid w:val="007203AC"/>
    <w:rsid w:val="00720E64"/>
    <w:rsid w:val="007223C0"/>
    <w:rsid w:val="007229D2"/>
    <w:rsid w:val="00723528"/>
    <w:rsid w:val="00723B96"/>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833"/>
    <w:rsid w:val="00733D66"/>
    <w:rsid w:val="007367F5"/>
    <w:rsid w:val="00740C14"/>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A3F"/>
    <w:rsid w:val="00760EAD"/>
    <w:rsid w:val="007612B9"/>
    <w:rsid w:val="007616AE"/>
    <w:rsid w:val="0076176A"/>
    <w:rsid w:val="007626B8"/>
    <w:rsid w:val="00763B5C"/>
    <w:rsid w:val="00766121"/>
    <w:rsid w:val="00766615"/>
    <w:rsid w:val="007671CA"/>
    <w:rsid w:val="007675D4"/>
    <w:rsid w:val="00767B54"/>
    <w:rsid w:val="007708D4"/>
    <w:rsid w:val="00771CD9"/>
    <w:rsid w:val="00774234"/>
    <w:rsid w:val="00774EC4"/>
    <w:rsid w:val="007754D6"/>
    <w:rsid w:val="00777F5B"/>
    <w:rsid w:val="007802B6"/>
    <w:rsid w:val="007822F4"/>
    <w:rsid w:val="00783908"/>
    <w:rsid w:val="00783A42"/>
    <w:rsid w:val="00783DC8"/>
    <w:rsid w:val="007845C2"/>
    <w:rsid w:val="00784D6B"/>
    <w:rsid w:val="00785BC7"/>
    <w:rsid w:val="00786306"/>
    <w:rsid w:val="00786D28"/>
    <w:rsid w:val="00787466"/>
    <w:rsid w:val="00787D7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435"/>
    <w:rsid w:val="007A68FD"/>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D6FAC"/>
    <w:rsid w:val="007E026B"/>
    <w:rsid w:val="007E0397"/>
    <w:rsid w:val="007E2D41"/>
    <w:rsid w:val="007E2DCD"/>
    <w:rsid w:val="007E2FF8"/>
    <w:rsid w:val="007E3C73"/>
    <w:rsid w:val="007E3C76"/>
    <w:rsid w:val="007E433D"/>
    <w:rsid w:val="007E4717"/>
    <w:rsid w:val="007E63FD"/>
    <w:rsid w:val="007E7FB7"/>
    <w:rsid w:val="007F01A0"/>
    <w:rsid w:val="007F038F"/>
    <w:rsid w:val="007F101F"/>
    <w:rsid w:val="007F118C"/>
    <w:rsid w:val="007F1D94"/>
    <w:rsid w:val="007F2D4F"/>
    <w:rsid w:val="007F308E"/>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01BB"/>
    <w:rsid w:val="00823724"/>
    <w:rsid w:val="00824472"/>
    <w:rsid w:val="00824EC0"/>
    <w:rsid w:val="008250B3"/>
    <w:rsid w:val="0082539E"/>
    <w:rsid w:val="0082765E"/>
    <w:rsid w:val="00831DD4"/>
    <w:rsid w:val="0083265E"/>
    <w:rsid w:val="00832ED6"/>
    <w:rsid w:val="00835EF6"/>
    <w:rsid w:val="00836564"/>
    <w:rsid w:val="0083695B"/>
    <w:rsid w:val="00837186"/>
    <w:rsid w:val="00837DD7"/>
    <w:rsid w:val="00840393"/>
    <w:rsid w:val="0084052C"/>
    <w:rsid w:val="00841258"/>
    <w:rsid w:val="00841CC2"/>
    <w:rsid w:val="00844527"/>
    <w:rsid w:val="00845DA7"/>
    <w:rsid w:val="00845EF4"/>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00A8"/>
    <w:rsid w:val="00881874"/>
    <w:rsid w:val="00881AB4"/>
    <w:rsid w:val="00881D2A"/>
    <w:rsid w:val="008820AF"/>
    <w:rsid w:val="00882BA8"/>
    <w:rsid w:val="00882F4E"/>
    <w:rsid w:val="00883BE1"/>
    <w:rsid w:val="00883EE3"/>
    <w:rsid w:val="00885182"/>
    <w:rsid w:val="008854DC"/>
    <w:rsid w:val="00885619"/>
    <w:rsid w:val="0088662D"/>
    <w:rsid w:val="00886BBE"/>
    <w:rsid w:val="00886DE5"/>
    <w:rsid w:val="008875D5"/>
    <w:rsid w:val="00887723"/>
    <w:rsid w:val="0088777E"/>
    <w:rsid w:val="00887C9B"/>
    <w:rsid w:val="00890B81"/>
    <w:rsid w:val="0089183C"/>
    <w:rsid w:val="00891ADD"/>
    <w:rsid w:val="008924D3"/>
    <w:rsid w:val="008942EA"/>
    <w:rsid w:val="008948EF"/>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64F"/>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1708"/>
    <w:rsid w:val="008E17B5"/>
    <w:rsid w:val="008E19A7"/>
    <w:rsid w:val="008E1B77"/>
    <w:rsid w:val="008E5CEA"/>
    <w:rsid w:val="008E65AE"/>
    <w:rsid w:val="008E6939"/>
    <w:rsid w:val="008E7F13"/>
    <w:rsid w:val="008F0369"/>
    <w:rsid w:val="008F04B9"/>
    <w:rsid w:val="008F05D3"/>
    <w:rsid w:val="008F204B"/>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57D5"/>
    <w:rsid w:val="00906971"/>
    <w:rsid w:val="00906B28"/>
    <w:rsid w:val="00906D94"/>
    <w:rsid w:val="00907852"/>
    <w:rsid w:val="00907B66"/>
    <w:rsid w:val="00910539"/>
    <w:rsid w:val="00914CB0"/>
    <w:rsid w:val="009151CE"/>
    <w:rsid w:val="00915A47"/>
    <w:rsid w:val="009166B9"/>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2774F"/>
    <w:rsid w:val="009321CA"/>
    <w:rsid w:val="00932514"/>
    <w:rsid w:val="00932DDC"/>
    <w:rsid w:val="009338A1"/>
    <w:rsid w:val="009341FE"/>
    <w:rsid w:val="00934AF9"/>
    <w:rsid w:val="00935F31"/>
    <w:rsid w:val="009365D1"/>
    <w:rsid w:val="00936DF5"/>
    <w:rsid w:val="009402DC"/>
    <w:rsid w:val="009405E1"/>
    <w:rsid w:val="00940935"/>
    <w:rsid w:val="00941620"/>
    <w:rsid w:val="0094275F"/>
    <w:rsid w:val="0094351E"/>
    <w:rsid w:val="0094380D"/>
    <w:rsid w:val="009446D2"/>
    <w:rsid w:val="00945402"/>
    <w:rsid w:val="00945D61"/>
    <w:rsid w:val="00946C62"/>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67DBC"/>
    <w:rsid w:val="00970BF8"/>
    <w:rsid w:val="009713DF"/>
    <w:rsid w:val="0097187C"/>
    <w:rsid w:val="00971EBC"/>
    <w:rsid w:val="0097213D"/>
    <w:rsid w:val="00973CC3"/>
    <w:rsid w:val="00973FC3"/>
    <w:rsid w:val="009757B8"/>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43A5"/>
    <w:rsid w:val="009B51AA"/>
    <w:rsid w:val="009C1050"/>
    <w:rsid w:val="009C4ABD"/>
    <w:rsid w:val="009C5665"/>
    <w:rsid w:val="009C6CF5"/>
    <w:rsid w:val="009C7130"/>
    <w:rsid w:val="009D0068"/>
    <w:rsid w:val="009D1F21"/>
    <w:rsid w:val="009D5364"/>
    <w:rsid w:val="009D641F"/>
    <w:rsid w:val="009D65BE"/>
    <w:rsid w:val="009D7920"/>
    <w:rsid w:val="009E097E"/>
    <w:rsid w:val="009E0A2F"/>
    <w:rsid w:val="009E0DB3"/>
    <w:rsid w:val="009E3585"/>
    <w:rsid w:val="009E3731"/>
    <w:rsid w:val="009E38F8"/>
    <w:rsid w:val="009E3D9A"/>
    <w:rsid w:val="009E3E77"/>
    <w:rsid w:val="009E42E2"/>
    <w:rsid w:val="009E49A1"/>
    <w:rsid w:val="009E4C0A"/>
    <w:rsid w:val="009E50D2"/>
    <w:rsid w:val="009E68A2"/>
    <w:rsid w:val="009E6D5C"/>
    <w:rsid w:val="009E730E"/>
    <w:rsid w:val="009E78B7"/>
    <w:rsid w:val="009F1A4A"/>
    <w:rsid w:val="009F3147"/>
    <w:rsid w:val="009F42B8"/>
    <w:rsid w:val="009F4378"/>
    <w:rsid w:val="009F56B4"/>
    <w:rsid w:val="009F6313"/>
    <w:rsid w:val="009F6404"/>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179BC"/>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207"/>
    <w:rsid w:val="00A40E2A"/>
    <w:rsid w:val="00A417D0"/>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2CD"/>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429C"/>
    <w:rsid w:val="00A76BA3"/>
    <w:rsid w:val="00A77149"/>
    <w:rsid w:val="00A815A5"/>
    <w:rsid w:val="00A8192A"/>
    <w:rsid w:val="00A81BCB"/>
    <w:rsid w:val="00A82693"/>
    <w:rsid w:val="00A84802"/>
    <w:rsid w:val="00A86E93"/>
    <w:rsid w:val="00A878DD"/>
    <w:rsid w:val="00A87BC9"/>
    <w:rsid w:val="00A87D97"/>
    <w:rsid w:val="00A87EC0"/>
    <w:rsid w:val="00A92274"/>
    <w:rsid w:val="00A926D8"/>
    <w:rsid w:val="00A92C79"/>
    <w:rsid w:val="00A931AD"/>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46EC"/>
    <w:rsid w:val="00AF5D98"/>
    <w:rsid w:val="00AF6BEC"/>
    <w:rsid w:val="00AF7AD5"/>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64B3"/>
    <w:rsid w:val="00B474A9"/>
    <w:rsid w:val="00B506ED"/>
    <w:rsid w:val="00B5131A"/>
    <w:rsid w:val="00B52FA7"/>
    <w:rsid w:val="00B53383"/>
    <w:rsid w:val="00B53F18"/>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369D"/>
    <w:rsid w:val="00B66ECC"/>
    <w:rsid w:val="00B671F5"/>
    <w:rsid w:val="00B70972"/>
    <w:rsid w:val="00B70B4C"/>
    <w:rsid w:val="00B710FB"/>
    <w:rsid w:val="00B71512"/>
    <w:rsid w:val="00B71D43"/>
    <w:rsid w:val="00B72C5E"/>
    <w:rsid w:val="00B750CF"/>
    <w:rsid w:val="00B755C8"/>
    <w:rsid w:val="00B75D76"/>
    <w:rsid w:val="00B80A40"/>
    <w:rsid w:val="00B823F6"/>
    <w:rsid w:val="00B83BCE"/>
    <w:rsid w:val="00B843B2"/>
    <w:rsid w:val="00B8476E"/>
    <w:rsid w:val="00B8596B"/>
    <w:rsid w:val="00B86484"/>
    <w:rsid w:val="00B865E3"/>
    <w:rsid w:val="00B86AA9"/>
    <w:rsid w:val="00B86C79"/>
    <w:rsid w:val="00B87BAF"/>
    <w:rsid w:val="00B87FE0"/>
    <w:rsid w:val="00B91F05"/>
    <w:rsid w:val="00B92522"/>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5F0"/>
    <w:rsid w:val="00BB0C78"/>
    <w:rsid w:val="00BB3C05"/>
    <w:rsid w:val="00BB524A"/>
    <w:rsid w:val="00BB5BEC"/>
    <w:rsid w:val="00BB68E8"/>
    <w:rsid w:val="00BC0734"/>
    <w:rsid w:val="00BC1AF7"/>
    <w:rsid w:val="00BC2F46"/>
    <w:rsid w:val="00BC3CF6"/>
    <w:rsid w:val="00BC3D80"/>
    <w:rsid w:val="00BC4E52"/>
    <w:rsid w:val="00BC6A7F"/>
    <w:rsid w:val="00BC70DA"/>
    <w:rsid w:val="00BD013D"/>
    <w:rsid w:val="00BD016B"/>
    <w:rsid w:val="00BD0677"/>
    <w:rsid w:val="00BD0B75"/>
    <w:rsid w:val="00BD30B0"/>
    <w:rsid w:val="00BD3886"/>
    <w:rsid w:val="00BD541D"/>
    <w:rsid w:val="00BD5C3A"/>
    <w:rsid w:val="00BD63E5"/>
    <w:rsid w:val="00BD771D"/>
    <w:rsid w:val="00BD7AD7"/>
    <w:rsid w:val="00BE11C9"/>
    <w:rsid w:val="00BE1789"/>
    <w:rsid w:val="00BE20E9"/>
    <w:rsid w:val="00BE25B1"/>
    <w:rsid w:val="00BE2A81"/>
    <w:rsid w:val="00BE2C76"/>
    <w:rsid w:val="00BE353D"/>
    <w:rsid w:val="00BE6364"/>
    <w:rsid w:val="00BE733C"/>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2F77"/>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1380"/>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35D34"/>
    <w:rsid w:val="00C402C5"/>
    <w:rsid w:val="00C4089C"/>
    <w:rsid w:val="00C41D21"/>
    <w:rsid w:val="00C41DBB"/>
    <w:rsid w:val="00C43901"/>
    <w:rsid w:val="00C4508D"/>
    <w:rsid w:val="00C45728"/>
    <w:rsid w:val="00C47169"/>
    <w:rsid w:val="00C472E9"/>
    <w:rsid w:val="00C476B5"/>
    <w:rsid w:val="00C4783D"/>
    <w:rsid w:val="00C47E51"/>
    <w:rsid w:val="00C505C3"/>
    <w:rsid w:val="00C53327"/>
    <w:rsid w:val="00C53FCC"/>
    <w:rsid w:val="00C5570D"/>
    <w:rsid w:val="00C564FF"/>
    <w:rsid w:val="00C57AF5"/>
    <w:rsid w:val="00C608F3"/>
    <w:rsid w:val="00C61F0F"/>
    <w:rsid w:val="00C634A6"/>
    <w:rsid w:val="00C66756"/>
    <w:rsid w:val="00C67974"/>
    <w:rsid w:val="00C70F7A"/>
    <w:rsid w:val="00C722F8"/>
    <w:rsid w:val="00C7367E"/>
    <w:rsid w:val="00C73D7F"/>
    <w:rsid w:val="00C741C3"/>
    <w:rsid w:val="00C7620B"/>
    <w:rsid w:val="00C767A9"/>
    <w:rsid w:val="00C77687"/>
    <w:rsid w:val="00C805A4"/>
    <w:rsid w:val="00C816B7"/>
    <w:rsid w:val="00C81B1A"/>
    <w:rsid w:val="00C82560"/>
    <w:rsid w:val="00C830A5"/>
    <w:rsid w:val="00C836C7"/>
    <w:rsid w:val="00C83C9F"/>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97D1B"/>
    <w:rsid w:val="00CA0A3C"/>
    <w:rsid w:val="00CA11FD"/>
    <w:rsid w:val="00CA139C"/>
    <w:rsid w:val="00CA3054"/>
    <w:rsid w:val="00CA5096"/>
    <w:rsid w:val="00CA53F7"/>
    <w:rsid w:val="00CA5AEE"/>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2BA0"/>
    <w:rsid w:val="00CD314E"/>
    <w:rsid w:val="00CD3411"/>
    <w:rsid w:val="00CD3A0B"/>
    <w:rsid w:val="00CD56BB"/>
    <w:rsid w:val="00CD5768"/>
    <w:rsid w:val="00CD6272"/>
    <w:rsid w:val="00CD6FF0"/>
    <w:rsid w:val="00CE1510"/>
    <w:rsid w:val="00CE22E2"/>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59D0"/>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160"/>
    <w:rsid w:val="00D242F7"/>
    <w:rsid w:val="00D2490D"/>
    <w:rsid w:val="00D27820"/>
    <w:rsid w:val="00D30732"/>
    <w:rsid w:val="00D349DE"/>
    <w:rsid w:val="00D35516"/>
    <w:rsid w:val="00D3650B"/>
    <w:rsid w:val="00D36CDD"/>
    <w:rsid w:val="00D36E86"/>
    <w:rsid w:val="00D3759F"/>
    <w:rsid w:val="00D37817"/>
    <w:rsid w:val="00D37FF6"/>
    <w:rsid w:val="00D402B3"/>
    <w:rsid w:val="00D407E2"/>
    <w:rsid w:val="00D409D0"/>
    <w:rsid w:val="00D43250"/>
    <w:rsid w:val="00D43EAE"/>
    <w:rsid w:val="00D43FB1"/>
    <w:rsid w:val="00D43FDC"/>
    <w:rsid w:val="00D4537A"/>
    <w:rsid w:val="00D461F0"/>
    <w:rsid w:val="00D46206"/>
    <w:rsid w:val="00D502D7"/>
    <w:rsid w:val="00D52158"/>
    <w:rsid w:val="00D522E5"/>
    <w:rsid w:val="00D546CE"/>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1A9E"/>
    <w:rsid w:val="00D7265E"/>
    <w:rsid w:val="00D7277B"/>
    <w:rsid w:val="00D72CBA"/>
    <w:rsid w:val="00D73AA3"/>
    <w:rsid w:val="00D74125"/>
    <w:rsid w:val="00D74246"/>
    <w:rsid w:val="00D750E1"/>
    <w:rsid w:val="00D75D4C"/>
    <w:rsid w:val="00D76C85"/>
    <w:rsid w:val="00D76E0E"/>
    <w:rsid w:val="00D76E5C"/>
    <w:rsid w:val="00D7749A"/>
    <w:rsid w:val="00D80D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7847"/>
    <w:rsid w:val="00DA1636"/>
    <w:rsid w:val="00DA2AC2"/>
    <w:rsid w:val="00DA2E46"/>
    <w:rsid w:val="00DA4892"/>
    <w:rsid w:val="00DA48CF"/>
    <w:rsid w:val="00DA4DA4"/>
    <w:rsid w:val="00DA7F8D"/>
    <w:rsid w:val="00DB1779"/>
    <w:rsid w:val="00DB2F27"/>
    <w:rsid w:val="00DB39D0"/>
    <w:rsid w:val="00DB4179"/>
    <w:rsid w:val="00DB47B6"/>
    <w:rsid w:val="00DB5649"/>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25CF"/>
    <w:rsid w:val="00DF6B07"/>
    <w:rsid w:val="00E001C0"/>
    <w:rsid w:val="00E01141"/>
    <w:rsid w:val="00E01F4C"/>
    <w:rsid w:val="00E031D9"/>
    <w:rsid w:val="00E032F9"/>
    <w:rsid w:val="00E03B43"/>
    <w:rsid w:val="00E05027"/>
    <w:rsid w:val="00E07D87"/>
    <w:rsid w:val="00E1178F"/>
    <w:rsid w:val="00E12CB5"/>
    <w:rsid w:val="00E148B5"/>
    <w:rsid w:val="00E156D5"/>
    <w:rsid w:val="00E1579D"/>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BCE"/>
    <w:rsid w:val="00E27EAE"/>
    <w:rsid w:val="00E3070E"/>
    <w:rsid w:val="00E32037"/>
    <w:rsid w:val="00E34689"/>
    <w:rsid w:val="00E34D73"/>
    <w:rsid w:val="00E35489"/>
    <w:rsid w:val="00E35E5C"/>
    <w:rsid w:val="00E370D6"/>
    <w:rsid w:val="00E37780"/>
    <w:rsid w:val="00E37F48"/>
    <w:rsid w:val="00E40169"/>
    <w:rsid w:val="00E40E16"/>
    <w:rsid w:val="00E4164E"/>
    <w:rsid w:val="00E42C6F"/>
    <w:rsid w:val="00E436EB"/>
    <w:rsid w:val="00E43F5C"/>
    <w:rsid w:val="00E440DF"/>
    <w:rsid w:val="00E44347"/>
    <w:rsid w:val="00E44EEE"/>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67687"/>
    <w:rsid w:val="00E71A36"/>
    <w:rsid w:val="00E75062"/>
    <w:rsid w:val="00E75239"/>
    <w:rsid w:val="00E75628"/>
    <w:rsid w:val="00E76DDC"/>
    <w:rsid w:val="00E80646"/>
    <w:rsid w:val="00E82362"/>
    <w:rsid w:val="00E82A39"/>
    <w:rsid w:val="00E8651F"/>
    <w:rsid w:val="00E87EA6"/>
    <w:rsid w:val="00E90514"/>
    <w:rsid w:val="00E908BD"/>
    <w:rsid w:val="00E91389"/>
    <w:rsid w:val="00E91CAD"/>
    <w:rsid w:val="00E9213A"/>
    <w:rsid w:val="00E926DD"/>
    <w:rsid w:val="00E93511"/>
    <w:rsid w:val="00E93A02"/>
    <w:rsid w:val="00E94761"/>
    <w:rsid w:val="00E94F78"/>
    <w:rsid w:val="00E9519D"/>
    <w:rsid w:val="00E9597C"/>
    <w:rsid w:val="00E95F31"/>
    <w:rsid w:val="00EA0C01"/>
    <w:rsid w:val="00EA1082"/>
    <w:rsid w:val="00EA4241"/>
    <w:rsid w:val="00EA5152"/>
    <w:rsid w:val="00EA563D"/>
    <w:rsid w:val="00EA7379"/>
    <w:rsid w:val="00EA77C7"/>
    <w:rsid w:val="00EB00D3"/>
    <w:rsid w:val="00EB11B4"/>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48F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4B2B"/>
    <w:rsid w:val="00F0726E"/>
    <w:rsid w:val="00F076D1"/>
    <w:rsid w:val="00F07DC9"/>
    <w:rsid w:val="00F10299"/>
    <w:rsid w:val="00F11AF2"/>
    <w:rsid w:val="00F1249B"/>
    <w:rsid w:val="00F133D3"/>
    <w:rsid w:val="00F143F8"/>
    <w:rsid w:val="00F1449A"/>
    <w:rsid w:val="00F144FC"/>
    <w:rsid w:val="00F14DD8"/>
    <w:rsid w:val="00F15A45"/>
    <w:rsid w:val="00F16378"/>
    <w:rsid w:val="00F16BF7"/>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AC0"/>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387"/>
    <w:rsid w:val="00F74E6E"/>
    <w:rsid w:val="00F75164"/>
    <w:rsid w:val="00F75DEF"/>
    <w:rsid w:val="00F81B24"/>
    <w:rsid w:val="00F81B99"/>
    <w:rsid w:val="00F82BA8"/>
    <w:rsid w:val="00F8419B"/>
    <w:rsid w:val="00F85283"/>
    <w:rsid w:val="00F86725"/>
    <w:rsid w:val="00F86C5A"/>
    <w:rsid w:val="00F87433"/>
    <w:rsid w:val="00F87913"/>
    <w:rsid w:val="00F904D2"/>
    <w:rsid w:val="00F90904"/>
    <w:rsid w:val="00F91473"/>
    <w:rsid w:val="00F9279D"/>
    <w:rsid w:val="00F934E7"/>
    <w:rsid w:val="00F9370D"/>
    <w:rsid w:val="00F95D1D"/>
    <w:rsid w:val="00F96AB5"/>
    <w:rsid w:val="00FA0546"/>
    <w:rsid w:val="00FA06C7"/>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535F"/>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1B"/>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15:docId w15:val="{6D5B5F2D-A4D7-4387-A621-A20E32F77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zif.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12992</Words>
  <Characters>81704</Characters>
  <Application>Microsoft Office Word</Application>
  <DocSecurity>4</DocSecurity>
  <Lines>680</Lines>
  <Paragraphs>189</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Company/>
  <LinksUpToDate>false</LinksUpToDate>
  <CharactersWithSpaces>94507</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Hynková Dana</dc:creator>
  <cp:keywords/>
  <cp:lastModifiedBy>Hynková Dana</cp:lastModifiedBy>
  <cp:revision>2</cp:revision>
  <dcterms:created xsi:type="dcterms:W3CDTF">2025-05-28T05:21:00Z</dcterms:created>
  <dcterms:modified xsi:type="dcterms:W3CDTF">2025-05-28T05:21:00Z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